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4015" w:rsidRPr="003C4015" w:rsidRDefault="003C4015" w:rsidP="00DD7FA4">
      <w:pPr>
        <w:pStyle w:val="a0"/>
        <w:rPr>
          <w:sz w:val="2"/>
          <w:szCs w:val="2"/>
        </w:rPr>
      </w:pPr>
    </w:p>
    <w:p w:rsidR="001B2B7C" w:rsidRDefault="003547A2" w:rsidP="001B2B7C">
      <w:pPr>
        <w:pStyle w:val="Contents"/>
        <w:tabs>
          <w:tab w:val="right" w:leader="dot" w:pos="10206"/>
        </w:tabs>
      </w:pPr>
      <w:bookmarkStart w:id="0" w:name="_Toc438475357"/>
      <w:r>
        <w:t>Contents</w:t>
      </w:r>
      <w:r w:rsidR="001B2B7C">
        <w:t>Contents</w:t>
      </w:r>
      <w:bookmarkStart w:id="1" w:name="Contents"/>
      <w:bookmarkEnd w:id="1"/>
      <w:r w:rsidR="00A141BC">
        <w:fldChar w:fldCharType="begin"/>
      </w:r>
      <w:r w:rsidR="001B2B7C">
        <w:instrText xml:space="preserve"> TOC \o "1-4" \h \z </w:instrText>
      </w:r>
      <w:r w:rsidR="00A141BC">
        <w:fldChar w:fldCharType="separate"/>
      </w:r>
    </w:p>
    <w:p w:rsidR="001B2B7C" w:rsidRDefault="00A141BC">
      <w:pPr>
        <w:pStyle w:val="10"/>
        <w:rPr>
          <w:rFonts w:asciiTheme="minorHAnsi" w:hAnsiTheme="minorHAnsi" w:cstheme="minorBidi"/>
          <w:b w:val="0"/>
          <w:szCs w:val="22"/>
        </w:rPr>
      </w:pPr>
      <w:hyperlink w:anchor="_Toc438662339" w:history="1">
        <w:r w:rsidR="001B2B7C" w:rsidRPr="001F56A6">
          <w:rPr>
            <w:rStyle w:val="aa"/>
          </w:rPr>
          <w:t>Abstract</w:t>
        </w:r>
        <w:r w:rsidR="001B2B7C">
          <w:rPr>
            <w:webHidden/>
          </w:rPr>
          <w:tab/>
        </w:r>
        <w:r>
          <w:rPr>
            <w:webHidden/>
          </w:rPr>
          <w:fldChar w:fldCharType="begin"/>
        </w:r>
        <w:r w:rsidR="001B2B7C">
          <w:rPr>
            <w:webHidden/>
          </w:rPr>
          <w:instrText xml:space="preserve"> PAGEREF _Toc438662339 \h </w:instrText>
        </w:r>
        <w:r>
          <w:rPr>
            <w:webHidden/>
          </w:rPr>
        </w:r>
        <w:r>
          <w:rPr>
            <w:webHidden/>
          </w:rPr>
          <w:fldChar w:fldCharType="separate"/>
        </w:r>
        <w:r w:rsidR="001B2B7C">
          <w:rPr>
            <w:webHidden/>
          </w:rPr>
          <w:t>1</w:t>
        </w:r>
        <w:r>
          <w:rPr>
            <w:webHidden/>
          </w:rPr>
          <w:fldChar w:fldCharType="end"/>
        </w:r>
      </w:hyperlink>
    </w:p>
    <w:p w:rsidR="001B2B7C" w:rsidRDefault="00A141BC">
      <w:pPr>
        <w:pStyle w:val="10"/>
        <w:tabs>
          <w:tab w:val="left" w:pos="1871"/>
        </w:tabs>
        <w:rPr>
          <w:rFonts w:asciiTheme="minorHAnsi" w:hAnsiTheme="minorHAnsi" w:cstheme="minorBidi"/>
          <w:b w:val="0"/>
          <w:szCs w:val="22"/>
        </w:rPr>
      </w:pPr>
      <w:hyperlink w:anchor="_Toc438662340" w:history="1">
        <w:r w:rsidR="001B2B7C" w:rsidRPr="001F56A6">
          <w:rPr>
            <w:rStyle w:val="aa"/>
          </w:rPr>
          <w:t>1</w:t>
        </w:r>
        <w:r w:rsidR="001B2B7C">
          <w:rPr>
            <w:rFonts w:asciiTheme="minorHAnsi" w:hAnsiTheme="minorHAnsi" w:cstheme="minorBidi"/>
            <w:b w:val="0"/>
            <w:szCs w:val="22"/>
          </w:rPr>
          <w:tab/>
        </w:r>
        <w:r w:rsidR="001B2B7C" w:rsidRPr="001F56A6">
          <w:rPr>
            <w:rStyle w:val="aa"/>
          </w:rPr>
          <w:t>Introduction</w:t>
        </w:r>
        <w:r w:rsidR="001B2B7C">
          <w:rPr>
            <w:webHidden/>
          </w:rPr>
          <w:tab/>
        </w:r>
        <w:r>
          <w:rPr>
            <w:webHidden/>
          </w:rPr>
          <w:fldChar w:fldCharType="begin"/>
        </w:r>
        <w:r w:rsidR="001B2B7C">
          <w:rPr>
            <w:webHidden/>
          </w:rPr>
          <w:instrText xml:space="preserve"> PAGEREF _Toc438662340 \h </w:instrText>
        </w:r>
        <w:r>
          <w:rPr>
            <w:webHidden/>
          </w:rPr>
        </w:r>
        <w:r>
          <w:rPr>
            <w:webHidden/>
          </w:rPr>
          <w:fldChar w:fldCharType="separate"/>
        </w:r>
        <w:r w:rsidR="001B2B7C">
          <w:rPr>
            <w:webHidden/>
          </w:rPr>
          <w:t>1</w:t>
        </w:r>
        <w:r>
          <w:rPr>
            <w:webHidden/>
          </w:rPr>
          <w:fldChar w:fldCharType="end"/>
        </w:r>
      </w:hyperlink>
    </w:p>
    <w:p w:rsidR="001B2B7C" w:rsidRDefault="00A141BC">
      <w:pPr>
        <w:pStyle w:val="10"/>
        <w:tabs>
          <w:tab w:val="left" w:pos="1871"/>
        </w:tabs>
        <w:rPr>
          <w:rFonts w:asciiTheme="minorHAnsi" w:hAnsiTheme="minorHAnsi" w:cstheme="minorBidi"/>
          <w:b w:val="0"/>
          <w:szCs w:val="22"/>
        </w:rPr>
      </w:pPr>
      <w:hyperlink w:anchor="_Toc438662341" w:history="1">
        <w:r w:rsidR="001B2B7C" w:rsidRPr="001F56A6">
          <w:rPr>
            <w:rStyle w:val="aa"/>
          </w:rPr>
          <w:t>2</w:t>
        </w:r>
        <w:r w:rsidR="001B2B7C">
          <w:rPr>
            <w:rFonts w:asciiTheme="minorHAnsi" w:hAnsiTheme="minorHAnsi" w:cstheme="minorBidi"/>
            <w:b w:val="0"/>
            <w:szCs w:val="22"/>
          </w:rPr>
          <w:tab/>
        </w:r>
        <w:r w:rsidR="001B2B7C" w:rsidRPr="001F56A6">
          <w:rPr>
            <w:rStyle w:val="aa"/>
          </w:rPr>
          <w:t>Problem Statement</w:t>
        </w:r>
        <w:r w:rsidR="001B2B7C">
          <w:rPr>
            <w:webHidden/>
          </w:rPr>
          <w:tab/>
        </w:r>
        <w:r>
          <w:rPr>
            <w:webHidden/>
          </w:rPr>
          <w:fldChar w:fldCharType="begin"/>
        </w:r>
        <w:r w:rsidR="001B2B7C">
          <w:rPr>
            <w:webHidden/>
          </w:rPr>
          <w:instrText xml:space="preserve"> PAGEREF _Toc438662341 \h </w:instrText>
        </w:r>
        <w:r>
          <w:rPr>
            <w:webHidden/>
          </w:rPr>
        </w:r>
        <w:r>
          <w:rPr>
            <w:webHidden/>
          </w:rPr>
          <w:fldChar w:fldCharType="separate"/>
        </w:r>
        <w:r w:rsidR="001B2B7C">
          <w:rPr>
            <w:webHidden/>
          </w:rPr>
          <w:t>2</w:t>
        </w:r>
        <w:r>
          <w:rPr>
            <w:webHidden/>
          </w:rPr>
          <w:fldChar w:fldCharType="end"/>
        </w:r>
      </w:hyperlink>
    </w:p>
    <w:p w:rsidR="001B2B7C" w:rsidRDefault="00A141BC">
      <w:pPr>
        <w:pStyle w:val="10"/>
        <w:tabs>
          <w:tab w:val="left" w:pos="1871"/>
        </w:tabs>
        <w:rPr>
          <w:rFonts w:asciiTheme="minorHAnsi" w:hAnsiTheme="minorHAnsi" w:cstheme="minorBidi"/>
          <w:b w:val="0"/>
          <w:szCs w:val="22"/>
        </w:rPr>
      </w:pPr>
      <w:hyperlink w:anchor="_Toc438662345" w:history="1">
        <w:r w:rsidR="001B2B7C" w:rsidRPr="001F56A6">
          <w:rPr>
            <w:rStyle w:val="aa"/>
          </w:rPr>
          <w:t>3</w:t>
        </w:r>
        <w:r w:rsidR="001B2B7C">
          <w:rPr>
            <w:rFonts w:asciiTheme="minorHAnsi" w:hAnsiTheme="minorHAnsi" w:cstheme="minorBidi"/>
            <w:b w:val="0"/>
            <w:szCs w:val="22"/>
          </w:rPr>
          <w:tab/>
        </w:r>
        <w:r w:rsidR="001B2B7C" w:rsidRPr="001F56A6">
          <w:rPr>
            <w:rStyle w:val="aa"/>
          </w:rPr>
          <w:t>Requirements</w:t>
        </w:r>
        <w:r w:rsidR="001B2B7C">
          <w:rPr>
            <w:webHidden/>
          </w:rPr>
          <w:tab/>
        </w:r>
        <w:r>
          <w:rPr>
            <w:webHidden/>
          </w:rPr>
          <w:fldChar w:fldCharType="begin"/>
        </w:r>
        <w:r w:rsidR="001B2B7C">
          <w:rPr>
            <w:webHidden/>
          </w:rPr>
          <w:instrText xml:space="preserve"> PAGEREF _Toc438662345 \h </w:instrText>
        </w:r>
        <w:r>
          <w:rPr>
            <w:webHidden/>
          </w:rPr>
        </w:r>
        <w:r>
          <w:rPr>
            <w:webHidden/>
          </w:rPr>
          <w:fldChar w:fldCharType="separate"/>
        </w:r>
        <w:r w:rsidR="001B2B7C">
          <w:rPr>
            <w:webHidden/>
          </w:rPr>
          <w:t>2</w:t>
        </w:r>
        <w:r>
          <w:rPr>
            <w:webHidden/>
          </w:rPr>
          <w:fldChar w:fldCharType="end"/>
        </w:r>
      </w:hyperlink>
    </w:p>
    <w:p w:rsidR="001B2B7C" w:rsidRDefault="00A141BC">
      <w:pPr>
        <w:pStyle w:val="22"/>
        <w:tabs>
          <w:tab w:val="left" w:pos="2721"/>
        </w:tabs>
        <w:rPr>
          <w:rFonts w:asciiTheme="minorHAnsi" w:hAnsiTheme="minorHAnsi" w:cstheme="minorBidi"/>
          <w:szCs w:val="22"/>
        </w:rPr>
      </w:pPr>
      <w:hyperlink w:anchor="_Toc438662346" w:history="1">
        <w:r w:rsidR="001B2B7C" w:rsidRPr="001F56A6">
          <w:rPr>
            <w:rStyle w:val="aa"/>
          </w:rPr>
          <w:t>3.1</w:t>
        </w:r>
        <w:r w:rsidR="001B2B7C">
          <w:rPr>
            <w:rFonts w:asciiTheme="minorHAnsi" w:hAnsiTheme="minorHAnsi" w:cstheme="minorBidi"/>
            <w:szCs w:val="22"/>
          </w:rPr>
          <w:tab/>
        </w:r>
        <w:r w:rsidR="001B2B7C" w:rsidRPr="001F56A6">
          <w:rPr>
            <w:rStyle w:val="aa"/>
          </w:rPr>
          <w:t>Fault Management</w:t>
        </w:r>
        <w:r w:rsidR="001B2B7C">
          <w:rPr>
            <w:webHidden/>
          </w:rPr>
          <w:tab/>
        </w:r>
        <w:r>
          <w:rPr>
            <w:webHidden/>
          </w:rPr>
          <w:fldChar w:fldCharType="begin"/>
        </w:r>
        <w:r w:rsidR="001B2B7C">
          <w:rPr>
            <w:webHidden/>
          </w:rPr>
          <w:instrText xml:space="preserve"> PAGEREF _Toc438662346 \h </w:instrText>
        </w:r>
        <w:r>
          <w:rPr>
            <w:webHidden/>
          </w:rPr>
        </w:r>
        <w:r>
          <w:rPr>
            <w:webHidden/>
          </w:rPr>
          <w:fldChar w:fldCharType="separate"/>
        </w:r>
        <w:r w:rsidR="001B2B7C">
          <w:rPr>
            <w:webHidden/>
          </w:rPr>
          <w:t>2</w:t>
        </w:r>
        <w:r>
          <w:rPr>
            <w:webHidden/>
          </w:rPr>
          <w:fldChar w:fldCharType="end"/>
        </w:r>
      </w:hyperlink>
    </w:p>
    <w:p w:rsidR="001B2B7C" w:rsidRDefault="00A141BC">
      <w:pPr>
        <w:pStyle w:val="30"/>
        <w:tabs>
          <w:tab w:val="left" w:pos="2721"/>
        </w:tabs>
        <w:rPr>
          <w:rFonts w:asciiTheme="minorHAnsi" w:hAnsiTheme="minorHAnsi" w:cstheme="minorBidi"/>
          <w:szCs w:val="22"/>
        </w:rPr>
      </w:pPr>
      <w:hyperlink w:anchor="_Toc438662347" w:history="1">
        <w:r w:rsidR="001B2B7C" w:rsidRPr="001F56A6">
          <w:rPr>
            <w:rStyle w:val="aa"/>
          </w:rPr>
          <w:t>3.1.1</w:t>
        </w:r>
        <w:r w:rsidR="001B2B7C">
          <w:rPr>
            <w:rFonts w:asciiTheme="minorHAnsi" w:hAnsiTheme="minorHAnsi" w:cstheme="minorBidi"/>
            <w:szCs w:val="22"/>
          </w:rPr>
          <w:tab/>
        </w:r>
        <w:r w:rsidR="001B2B7C" w:rsidRPr="001F56A6">
          <w:rPr>
            <w:rStyle w:val="aa"/>
          </w:rPr>
          <w:t>Pro-active FM</w:t>
        </w:r>
        <w:r w:rsidR="001B2B7C">
          <w:rPr>
            <w:webHidden/>
          </w:rPr>
          <w:tab/>
        </w:r>
        <w:r>
          <w:rPr>
            <w:webHidden/>
          </w:rPr>
          <w:fldChar w:fldCharType="begin"/>
        </w:r>
        <w:r w:rsidR="001B2B7C">
          <w:rPr>
            <w:webHidden/>
          </w:rPr>
          <w:instrText xml:space="preserve"> PAGEREF _Toc438662347 \h </w:instrText>
        </w:r>
        <w:r>
          <w:rPr>
            <w:webHidden/>
          </w:rPr>
        </w:r>
        <w:r>
          <w:rPr>
            <w:webHidden/>
          </w:rPr>
          <w:fldChar w:fldCharType="separate"/>
        </w:r>
        <w:r w:rsidR="001B2B7C">
          <w:rPr>
            <w:webHidden/>
          </w:rPr>
          <w:t>2</w:t>
        </w:r>
        <w:r>
          <w:rPr>
            <w:webHidden/>
          </w:rPr>
          <w:fldChar w:fldCharType="end"/>
        </w:r>
      </w:hyperlink>
    </w:p>
    <w:p w:rsidR="001B2B7C" w:rsidRDefault="00A141BC">
      <w:pPr>
        <w:pStyle w:val="30"/>
        <w:tabs>
          <w:tab w:val="left" w:pos="2721"/>
        </w:tabs>
        <w:rPr>
          <w:rFonts w:asciiTheme="minorHAnsi" w:hAnsiTheme="minorHAnsi" w:cstheme="minorBidi"/>
          <w:szCs w:val="22"/>
        </w:rPr>
      </w:pPr>
      <w:hyperlink w:anchor="_Toc438662348" w:history="1">
        <w:r w:rsidR="001B2B7C" w:rsidRPr="001F56A6">
          <w:rPr>
            <w:rStyle w:val="aa"/>
          </w:rPr>
          <w:t>3.1.2</w:t>
        </w:r>
        <w:r w:rsidR="001B2B7C">
          <w:rPr>
            <w:rFonts w:asciiTheme="minorHAnsi" w:hAnsiTheme="minorHAnsi" w:cstheme="minorBidi"/>
            <w:szCs w:val="22"/>
          </w:rPr>
          <w:tab/>
        </w:r>
        <w:r w:rsidR="001B2B7C" w:rsidRPr="001F56A6">
          <w:rPr>
            <w:rStyle w:val="aa"/>
          </w:rPr>
          <w:t>On-demand FM</w:t>
        </w:r>
        <w:r w:rsidR="001B2B7C">
          <w:rPr>
            <w:webHidden/>
          </w:rPr>
          <w:tab/>
        </w:r>
        <w:r>
          <w:rPr>
            <w:webHidden/>
          </w:rPr>
          <w:fldChar w:fldCharType="begin"/>
        </w:r>
        <w:r w:rsidR="001B2B7C">
          <w:rPr>
            <w:webHidden/>
          </w:rPr>
          <w:instrText xml:space="preserve"> PAGEREF _Toc438662348 \h </w:instrText>
        </w:r>
        <w:r>
          <w:rPr>
            <w:webHidden/>
          </w:rPr>
        </w:r>
        <w:r>
          <w:rPr>
            <w:webHidden/>
          </w:rPr>
          <w:fldChar w:fldCharType="separate"/>
        </w:r>
        <w:r w:rsidR="001B2B7C">
          <w:rPr>
            <w:webHidden/>
          </w:rPr>
          <w:t>3</w:t>
        </w:r>
        <w:r>
          <w:rPr>
            <w:webHidden/>
          </w:rPr>
          <w:fldChar w:fldCharType="end"/>
        </w:r>
      </w:hyperlink>
    </w:p>
    <w:p w:rsidR="001B2B7C" w:rsidRDefault="00A141BC">
      <w:pPr>
        <w:pStyle w:val="22"/>
        <w:tabs>
          <w:tab w:val="left" w:pos="2721"/>
        </w:tabs>
        <w:rPr>
          <w:rFonts w:asciiTheme="minorHAnsi" w:hAnsiTheme="minorHAnsi" w:cstheme="minorBidi"/>
          <w:szCs w:val="22"/>
        </w:rPr>
      </w:pPr>
      <w:hyperlink w:anchor="_Toc438662349" w:history="1">
        <w:r w:rsidR="001B2B7C" w:rsidRPr="001F56A6">
          <w:rPr>
            <w:rStyle w:val="aa"/>
          </w:rPr>
          <w:t>3.2</w:t>
        </w:r>
        <w:r w:rsidR="001B2B7C">
          <w:rPr>
            <w:rFonts w:asciiTheme="minorHAnsi" w:hAnsiTheme="minorHAnsi" w:cstheme="minorBidi"/>
            <w:szCs w:val="22"/>
          </w:rPr>
          <w:tab/>
        </w:r>
        <w:r w:rsidR="001B2B7C" w:rsidRPr="001F56A6">
          <w:rPr>
            <w:rStyle w:val="aa"/>
          </w:rPr>
          <w:t>Performance Management</w:t>
        </w:r>
        <w:r w:rsidR="001B2B7C">
          <w:rPr>
            <w:webHidden/>
          </w:rPr>
          <w:tab/>
        </w:r>
        <w:r>
          <w:rPr>
            <w:webHidden/>
          </w:rPr>
          <w:fldChar w:fldCharType="begin"/>
        </w:r>
        <w:r w:rsidR="001B2B7C">
          <w:rPr>
            <w:webHidden/>
          </w:rPr>
          <w:instrText xml:space="preserve"> PAGEREF _Toc438662349 \h </w:instrText>
        </w:r>
        <w:r>
          <w:rPr>
            <w:webHidden/>
          </w:rPr>
        </w:r>
        <w:r>
          <w:rPr>
            <w:webHidden/>
          </w:rPr>
          <w:fldChar w:fldCharType="separate"/>
        </w:r>
        <w:r w:rsidR="001B2B7C">
          <w:rPr>
            <w:webHidden/>
          </w:rPr>
          <w:t>3</w:t>
        </w:r>
        <w:r>
          <w:rPr>
            <w:webHidden/>
          </w:rPr>
          <w:fldChar w:fldCharType="end"/>
        </w:r>
      </w:hyperlink>
    </w:p>
    <w:p w:rsidR="001B2B7C" w:rsidRDefault="00A141BC">
      <w:pPr>
        <w:pStyle w:val="22"/>
        <w:tabs>
          <w:tab w:val="left" w:pos="2721"/>
        </w:tabs>
        <w:rPr>
          <w:rFonts w:asciiTheme="minorHAnsi" w:hAnsiTheme="minorHAnsi" w:cstheme="minorBidi"/>
          <w:szCs w:val="22"/>
        </w:rPr>
      </w:pPr>
      <w:hyperlink w:anchor="_Toc438662350" w:history="1">
        <w:r w:rsidR="001B2B7C" w:rsidRPr="001F56A6">
          <w:rPr>
            <w:rStyle w:val="aa"/>
          </w:rPr>
          <w:t>3.3</w:t>
        </w:r>
        <w:r w:rsidR="001B2B7C">
          <w:rPr>
            <w:rFonts w:asciiTheme="minorHAnsi" w:hAnsiTheme="minorHAnsi" w:cstheme="minorBidi"/>
            <w:szCs w:val="22"/>
          </w:rPr>
          <w:tab/>
        </w:r>
        <w:r w:rsidR="001B2B7C" w:rsidRPr="001F56A6">
          <w:rPr>
            <w:rStyle w:val="aa"/>
          </w:rPr>
          <w:t>Alarm Indication Suppression</w:t>
        </w:r>
        <w:r w:rsidR="001B2B7C">
          <w:rPr>
            <w:webHidden/>
          </w:rPr>
          <w:tab/>
        </w:r>
        <w:r>
          <w:rPr>
            <w:webHidden/>
          </w:rPr>
          <w:fldChar w:fldCharType="begin"/>
        </w:r>
        <w:r w:rsidR="001B2B7C">
          <w:rPr>
            <w:webHidden/>
          </w:rPr>
          <w:instrText xml:space="preserve"> PAGEREF _Toc438662350 \h </w:instrText>
        </w:r>
        <w:r>
          <w:rPr>
            <w:webHidden/>
          </w:rPr>
        </w:r>
        <w:r>
          <w:rPr>
            <w:webHidden/>
          </w:rPr>
          <w:fldChar w:fldCharType="separate"/>
        </w:r>
        <w:r w:rsidR="001B2B7C">
          <w:rPr>
            <w:webHidden/>
          </w:rPr>
          <w:t>3</w:t>
        </w:r>
        <w:r>
          <w:rPr>
            <w:webHidden/>
          </w:rPr>
          <w:fldChar w:fldCharType="end"/>
        </w:r>
      </w:hyperlink>
    </w:p>
    <w:p w:rsidR="001B2B7C" w:rsidRDefault="00A141BC">
      <w:pPr>
        <w:pStyle w:val="22"/>
        <w:tabs>
          <w:tab w:val="left" w:pos="2721"/>
        </w:tabs>
        <w:rPr>
          <w:rFonts w:asciiTheme="minorHAnsi" w:hAnsiTheme="minorHAnsi" w:cstheme="minorBidi"/>
          <w:szCs w:val="22"/>
        </w:rPr>
      </w:pPr>
      <w:hyperlink w:anchor="_Toc438662351" w:history="1">
        <w:r w:rsidR="001B2B7C" w:rsidRPr="001F56A6">
          <w:rPr>
            <w:rStyle w:val="aa"/>
          </w:rPr>
          <w:t>3.4</w:t>
        </w:r>
        <w:r w:rsidR="001B2B7C">
          <w:rPr>
            <w:rFonts w:asciiTheme="minorHAnsi" w:hAnsiTheme="minorHAnsi" w:cstheme="minorBidi"/>
            <w:szCs w:val="22"/>
          </w:rPr>
          <w:tab/>
        </w:r>
        <w:r w:rsidR="001B2B7C" w:rsidRPr="001F56A6">
          <w:rPr>
            <w:rStyle w:val="aa"/>
          </w:rPr>
          <w:t>Overlay Network Resiliency</w:t>
        </w:r>
        <w:r w:rsidR="001B2B7C">
          <w:rPr>
            <w:webHidden/>
          </w:rPr>
          <w:tab/>
        </w:r>
        <w:r>
          <w:rPr>
            <w:webHidden/>
          </w:rPr>
          <w:fldChar w:fldCharType="begin"/>
        </w:r>
        <w:r w:rsidR="001B2B7C">
          <w:rPr>
            <w:webHidden/>
          </w:rPr>
          <w:instrText xml:space="preserve"> PAGEREF _Toc438662351 \h </w:instrText>
        </w:r>
        <w:r>
          <w:rPr>
            <w:webHidden/>
          </w:rPr>
        </w:r>
        <w:r>
          <w:rPr>
            <w:webHidden/>
          </w:rPr>
          <w:fldChar w:fldCharType="separate"/>
        </w:r>
        <w:r w:rsidR="001B2B7C">
          <w:rPr>
            <w:webHidden/>
          </w:rPr>
          <w:t>3</w:t>
        </w:r>
        <w:r>
          <w:rPr>
            <w:webHidden/>
          </w:rPr>
          <w:fldChar w:fldCharType="end"/>
        </w:r>
      </w:hyperlink>
    </w:p>
    <w:p w:rsidR="001B2B7C" w:rsidRDefault="00A141BC">
      <w:pPr>
        <w:pStyle w:val="10"/>
        <w:tabs>
          <w:tab w:val="left" w:pos="1871"/>
        </w:tabs>
        <w:rPr>
          <w:rFonts w:asciiTheme="minorHAnsi" w:hAnsiTheme="minorHAnsi" w:cstheme="minorBidi"/>
          <w:b w:val="0"/>
          <w:szCs w:val="22"/>
        </w:rPr>
      </w:pPr>
      <w:hyperlink w:anchor="_Toc438662352" w:history="1">
        <w:r w:rsidR="001B2B7C" w:rsidRPr="001F56A6">
          <w:rPr>
            <w:rStyle w:val="aa"/>
          </w:rPr>
          <w:t>4</w:t>
        </w:r>
        <w:r w:rsidR="001B2B7C">
          <w:rPr>
            <w:rFonts w:asciiTheme="minorHAnsi" w:hAnsiTheme="minorHAnsi" w:cstheme="minorBidi"/>
            <w:b w:val="0"/>
            <w:szCs w:val="22"/>
          </w:rPr>
          <w:tab/>
        </w:r>
        <w:r w:rsidR="001B2B7C" w:rsidRPr="001F56A6">
          <w:rPr>
            <w:rStyle w:val="aa"/>
          </w:rPr>
          <w:t>Security Considerations</w:t>
        </w:r>
        <w:r w:rsidR="001B2B7C">
          <w:rPr>
            <w:webHidden/>
          </w:rPr>
          <w:tab/>
        </w:r>
        <w:r>
          <w:rPr>
            <w:webHidden/>
          </w:rPr>
          <w:fldChar w:fldCharType="begin"/>
        </w:r>
        <w:r w:rsidR="001B2B7C">
          <w:rPr>
            <w:webHidden/>
          </w:rPr>
          <w:instrText xml:space="preserve"> PAGEREF _Toc438662352 \h </w:instrText>
        </w:r>
        <w:r>
          <w:rPr>
            <w:webHidden/>
          </w:rPr>
        </w:r>
        <w:r>
          <w:rPr>
            <w:webHidden/>
          </w:rPr>
          <w:fldChar w:fldCharType="separate"/>
        </w:r>
        <w:r w:rsidR="001B2B7C">
          <w:rPr>
            <w:webHidden/>
          </w:rPr>
          <w:t>3</w:t>
        </w:r>
        <w:r>
          <w:rPr>
            <w:webHidden/>
          </w:rPr>
          <w:fldChar w:fldCharType="end"/>
        </w:r>
      </w:hyperlink>
    </w:p>
    <w:p w:rsidR="003547A2" w:rsidRDefault="00A141BC" w:rsidP="001B2B7C">
      <w:pPr>
        <w:pStyle w:val="Contents"/>
      </w:pPr>
      <w:r>
        <w:fldChar w:fldCharType="end"/>
      </w:r>
    </w:p>
    <w:p w:rsidR="00263854" w:rsidRDefault="00263854" w:rsidP="00263854">
      <w:pPr>
        <w:pStyle w:val="1"/>
        <w:numPr>
          <w:ilvl w:val="0"/>
          <w:numId w:val="0"/>
        </w:numPr>
      </w:pPr>
      <w:bookmarkStart w:id="2" w:name="_Toc438475396"/>
      <w:bookmarkStart w:id="3" w:name="_Toc438475400"/>
      <w:bookmarkStart w:id="4" w:name="_Toc438475404"/>
      <w:r>
        <w:tab/>
      </w:r>
      <w:bookmarkStart w:id="5" w:name="_Toc438662210"/>
      <w:bookmarkStart w:id="6" w:name="_Toc438662302"/>
      <w:bookmarkStart w:id="7" w:name="_Toc438662339"/>
      <w:r>
        <w:t>Abstract</w:t>
      </w:r>
      <w:bookmarkEnd w:id="5"/>
      <w:bookmarkEnd w:id="6"/>
      <w:bookmarkEnd w:id="7"/>
    </w:p>
    <w:p w:rsidR="00263854" w:rsidRPr="00263854" w:rsidRDefault="00263854" w:rsidP="00263854">
      <w:pPr>
        <w:pStyle w:val="a0"/>
      </w:pPr>
      <w:r w:rsidRPr="00263854">
        <w:t xml:space="preserve">   This document discusses set of Operations, Administration and</w:t>
      </w:r>
      <w:r>
        <w:t xml:space="preserve"> </w:t>
      </w:r>
      <w:r w:rsidRPr="00263854">
        <w:t xml:space="preserve">Maintenance (OAM) tools that can be used as </w:t>
      </w:r>
      <w:r>
        <w:t xml:space="preserve">common </w:t>
      </w:r>
      <w:r w:rsidRPr="00263854">
        <w:t>OAM</w:t>
      </w:r>
      <w:r>
        <w:t xml:space="preserve"> of an overlay network</w:t>
      </w:r>
      <w:r w:rsidRPr="00263854">
        <w:t xml:space="preserve"> independent of</w:t>
      </w:r>
      <w:r>
        <w:t xml:space="preserve"> </w:t>
      </w:r>
      <w:r w:rsidRPr="00263854">
        <w:t xml:space="preserve">specific encapsulation at </w:t>
      </w:r>
      <w:r>
        <w:t>transport i.e. underlay, network</w:t>
      </w:r>
      <w:r w:rsidRPr="00263854">
        <w:t xml:space="preserve">.  Requirements toward </w:t>
      </w:r>
      <w:r>
        <w:t>encapsulation of the overlay in order to</w:t>
      </w:r>
      <w:r w:rsidRPr="00263854">
        <w:t xml:space="preserve"> support common OAM are listed as well.</w:t>
      </w:r>
    </w:p>
    <w:p w:rsidR="00263854" w:rsidRPr="00263854" w:rsidRDefault="00263854" w:rsidP="00263854">
      <w:pPr>
        <w:pStyle w:val="a0"/>
      </w:pPr>
    </w:p>
    <w:p w:rsidR="005326BC" w:rsidRDefault="00CB075F" w:rsidP="00CB075F">
      <w:pPr>
        <w:pStyle w:val="1"/>
      </w:pPr>
      <w:bookmarkStart w:id="8" w:name="_Toc438662211"/>
      <w:bookmarkStart w:id="9" w:name="_Toc438662303"/>
      <w:bookmarkStart w:id="10" w:name="_Toc438662340"/>
      <w:r>
        <w:t>Introduction</w:t>
      </w:r>
      <w:bookmarkEnd w:id="0"/>
      <w:bookmarkEnd w:id="2"/>
      <w:bookmarkEnd w:id="3"/>
      <w:bookmarkEnd w:id="4"/>
      <w:bookmarkEnd w:id="8"/>
      <w:bookmarkEnd w:id="9"/>
      <w:bookmarkEnd w:id="10"/>
    </w:p>
    <w:p w:rsidR="00036E96" w:rsidRPr="00036E96" w:rsidRDefault="00036E96" w:rsidP="00036E96">
      <w:pPr>
        <w:pStyle w:val="a0"/>
      </w:pPr>
      <w:r>
        <w:t xml:space="preserve">   This document lists the requirements for Operation, Administration, and Maintenance (OAM) of an overlay network.  The list can further be used to for gap analysis of available OAM tools to identify possible enhancements of existing or whether new OAM tools are required to support proactive and on-demand path monitoring and service validation.</w:t>
      </w:r>
    </w:p>
    <w:p w:rsidR="00CB075F" w:rsidRDefault="00CB075F" w:rsidP="00CB075F">
      <w:pPr>
        <w:pStyle w:val="1"/>
      </w:pPr>
      <w:bookmarkStart w:id="11" w:name="_Toc438475358"/>
      <w:bookmarkStart w:id="12" w:name="_Toc438475397"/>
      <w:bookmarkStart w:id="13" w:name="_Toc438475401"/>
      <w:bookmarkStart w:id="14" w:name="_Toc438475405"/>
      <w:bookmarkStart w:id="15" w:name="_Toc438662212"/>
      <w:bookmarkStart w:id="16" w:name="_Toc438662304"/>
      <w:bookmarkStart w:id="17" w:name="_Toc438662341"/>
      <w:r>
        <w:lastRenderedPageBreak/>
        <w:t>Problem Statement</w:t>
      </w:r>
      <w:bookmarkEnd w:id="11"/>
      <w:bookmarkEnd w:id="12"/>
      <w:bookmarkEnd w:id="13"/>
      <w:bookmarkEnd w:id="14"/>
      <w:bookmarkEnd w:id="15"/>
      <w:bookmarkEnd w:id="16"/>
      <w:bookmarkEnd w:id="17"/>
    </w:p>
    <w:p w:rsidR="000F0439" w:rsidRDefault="000F0439" w:rsidP="000F0439">
      <w:pPr>
        <w:pStyle w:val="1"/>
        <w:numPr>
          <w:ilvl w:val="0"/>
          <w:numId w:val="0"/>
        </w:numPr>
        <w:rPr>
          <w:b w:val="0"/>
          <w:kern w:val="0"/>
          <w:sz w:val="22"/>
        </w:rPr>
      </w:pPr>
      <w:bookmarkStart w:id="18" w:name="_Toc438475359"/>
      <w:bookmarkStart w:id="19" w:name="_Toc438475398"/>
      <w:bookmarkStart w:id="20" w:name="_Toc438475402"/>
      <w:bookmarkStart w:id="21" w:name="_Toc438475406"/>
      <w:r w:rsidRPr="000F0439">
        <w:rPr>
          <w:b w:val="0"/>
          <w:kern w:val="0"/>
          <w:sz w:val="22"/>
        </w:rPr>
        <w:t xml:space="preserve">   </w:t>
      </w:r>
      <w:bookmarkStart w:id="22" w:name="_Toc438662213"/>
      <w:bookmarkStart w:id="23" w:name="_Toc438662289"/>
      <w:bookmarkStart w:id="24" w:name="_Toc438662305"/>
      <w:bookmarkStart w:id="25" w:name="_Toc438662342"/>
      <w:r w:rsidRPr="000F0439">
        <w:rPr>
          <w:b w:val="0"/>
          <w:kern w:val="0"/>
          <w:sz w:val="22"/>
        </w:rPr>
        <w:t>The introduction and development of new service layers such as</w:t>
      </w:r>
      <w:r>
        <w:rPr>
          <w:b w:val="0"/>
          <w:kern w:val="0"/>
          <w:sz w:val="22"/>
        </w:rPr>
        <w:t xml:space="preserve"> </w:t>
      </w:r>
      <w:r w:rsidRPr="000F0439">
        <w:rPr>
          <w:b w:val="0"/>
          <w:kern w:val="0"/>
          <w:sz w:val="22"/>
        </w:rPr>
        <w:t>Service Function Chaining (SFC) and Bit-Ingress Explicit Replication</w:t>
      </w:r>
      <w:r>
        <w:rPr>
          <w:b w:val="0"/>
          <w:kern w:val="0"/>
          <w:sz w:val="22"/>
        </w:rPr>
        <w:t xml:space="preserve"> (BIER), is driving the need to enhance existing and possibly create</w:t>
      </w:r>
      <w:r w:rsidRPr="000F0439">
        <w:rPr>
          <w:b w:val="0"/>
          <w:kern w:val="0"/>
          <w:sz w:val="22"/>
        </w:rPr>
        <w:t xml:space="preserve"> new </w:t>
      </w:r>
      <w:r>
        <w:rPr>
          <w:b w:val="0"/>
          <w:kern w:val="0"/>
          <w:sz w:val="22"/>
        </w:rPr>
        <w:t>OAM</w:t>
      </w:r>
      <w:r w:rsidRPr="000F0439">
        <w:rPr>
          <w:b w:val="0"/>
          <w:kern w:val="0"/>
          <w:sz w:val="22"/>
        </w:rPr>
        <w:t xml:space="preserve"> </w:t>
      </w:r>
      <w:r>
        <w:rPr>
          <w:b w:val="0"/>
          <w:kern w:val="0"/>
          <w:sz w:val="22"/>
        </w:rPr>
        <w:t xml:space="preserve">protocols and tools. </w:t>
      </w:r>
      <w:r w:rsidRPr="000F0439">
        <w:rPr>
          <w:b w:val="0"/>
          <w:kern w:val="0"/>
          <w:sz w:val="22"/>
        </w:rPr>
        <w:t>This document discusses benefits of Common</w:t>
      </w:r>
      <w:r>
        <w:rPr>
          <w:b w:val="0"/>
          <w:kern w:val="0"/>
          <w:sz w:val="22"/>
        </w:rPr>
        <w:t xml:space="preserve"> </w:t>
      </w:r>
      <w:r w:rsidRPr="000F0439">
        <w:rPr>
          <w:b w:val="0"/>
          <w:kern w:val="0"/>
          <w:sz w:val="22"/>
        </w:rPr>
        <w:t>transport independent OAM solution to support components of network</w:t>
      </w:r>
      <w:r>
        <w:rPr>
          <w:b w:val="0"/>
          <w:kern w:val="0"/>
          <w:sz w:val="22"/>
        </w:rPr>
        <w:t xml:space="preserve"> </w:t>
      </w:r>
      <w:r w:rsidRPr="000F0439">
        <w:rPr>
          <w:b w:val="0"/>
          <w:kern w:val="0"/>
          <w:sz w:val="22"/>
        </w:rPr>
        <w:t>management framework known as Fault, Configuration, Accounting,</w:t>
      </w:r>
      <w:r>
        <w:rPr>
          <w:b w:val="0"/>
          <w:kern w:val="0"/>
          <w:sz w:val="22"/>
        </w:rPr>
        <w:t xml:space="preserve"> </w:t>
      </w:r>
      <w:r w:rsidRPr="000F0439">
        <w:rPr>
          <w:b w:val="0"/>
          <w:kern w:val="0"/>
          <w:sz w:val="22"/>
        </w:rPr>
        <w:t>Performance, and Security (FCAPS):</w:t>
      </w:r>
      <w:bookmarkEnd w:id="22"/>
      <w:bookmarkEnd w:id="23"/>
      <w:bookmarkEnd w:id="24"/>
      <w:bookmarkEnd w:id="25"/>
    </w:p>
    <w:p w:rsidR="000F0439" w:rsidRPr="000F0439" w:rsidRDefault="000F0439" w:rsidP="000F0439">
      <w:pPr>
        <w:pStyle w:val="1"/>
        <w:numPr>
          <w:ilvl w:val="0"/>
          <w:numId w:val="34"/>
        </w:numPr>
        <w:rPr>
          <w:b w:val="0"/>
          <w:kern w:val="0"/>
          <w:sz w:val="22"/>
        </w:rPr>
      </w:pPr>
      <w:bookmarkStart w:id="26" w:name="_Toc438662214"/>
      <w:bookmarkStart w:id="27" w:name="_Toc438662290"/>
      <w:bookmarkStart w:id="28" w:name="_Toc438662306"/>
      <w:bookmarkStart w:id="29" w:name="_Toc438662343"/>
      <w:r w:rsidRPr="000F0439">
        <w:rPr>
          <w:b w:val="0"/>
          <w:kern w:val="0"/>
          <w:sz w:val="22"/>
        </w:rPr>
        <w:t>Fault monitoring</w:t>
      </w:r>
      <w:r w:rsidR="00C1491A">
        <w:rPr>
          <w:b w:val="0"/>
          <w:kern w:val="0"/>
          <w:sz w:val="22"/>
        </w:rPr>
        <w:t>, defect detection</w:t>
      </w:r>
      <w:r w:rsidRPr="000F0439">
        <w:rPr>
          <w:b w:val="0"/>
          <w:kern w:val="0"/>
          <w:sz w:val="22"/>
        </w:rPr>
        <w:t xml:space="preserve"> and localization;</w:t>
      </w:r>
      <w:bookmarkEnd w:id="26"/>
      <w:bookmarkEnd w:id="27"/>
      <w:bookmarkEnd w:id="28"/>
      <w:bookmarkEnd w:id="29"/>
    </w:p>
    <w:p w:rsidR="000F0439" w:rsidRPr="000F0439" w:rsidRDefault="000F0439" w:rsidP="000F0439">
      <w:pPr>
        <w:pStyle w:val="1"/>
        <w:numPr>
          <w:ilvl w:val="0"/>
          <w:numId w:val="34"/>
        </w:numPr>
        <w:rPr>
          <w:b w:val="0"/>
          <w:kern w:val="0"/>
          <w:sz w:val="22"/>
        </w:rPr>
      </w:pPr>
      <w:bookmarkStart w:id="30" w:name="_Toc438662215"/>
      <w:bookmarkStart w:id="31" w:name="_Toc438662291"/>
      <w:bookmarkStart w:id="32" w:name="_Toc438662307"/>
      <w:bookmarkStart w:id="33" w:name="_Toc438662344"/>
      <w:r w:rsidRPr="000F0439">
        <w:rPr>
          <w:b w:val="0"/>
          <w:kern w:val="0"/>
          <w:sz w:val="22"/>
        </w:rPr>
        <w:t>Performance measurement, both passive and active.</w:t>
      </w:r>
      <w:bookmarkEnd w:id="30"/>
      <w:bookmarkEnd w:id="31"/>
      <w:bookmarkEnd w:id="32"/>
      <w:bookmarkEnd w:id="33"/>
    </w:p>
    <w:p w:rsidR="00CB075F" w:rsidRDefault="00CB075F" w:rsidP="00CB075F">
      <w:pPr>
        <w:pStyle w:val="1"/>
      </w:pPr>
      <w:bookmarkStart w:id="34" w:name="_Toc438662216"/>
      <w:bookmarkStart w:id="35" w:name="_Toc438662308"/>
      <w:bookmarkStart w:id="36" w:name="_Toc438662345"/>
      <w:r>
        <w:t>Requirements</w:t>
      </w:r>
      <w:bookmarkEnd w:id="18"/>
      <w:bookmarkEnd w:id="19"/>
      <w:bookmarkEnd w:id="20"/>
      <w:bookmarkEnd w:id="21"/>
      <w:bookmarkEnd w:id="34"/>
      <w:bookmarkEnd w:id="35"/>
      <w:bookmarkEnd w:id="36"/>
    </w:p>
    <w:p w:rsidR="0029746F" w:rsidRDefault="0029746F" w:rsidP="0029746F">
      <w:pPr>
        <w:pStyle w:val="a0"/>
        <w:numPr>
          <w:ilvl w:val="1"/>
          <w:numId w:val="30"/>
        </w:numPr>
      </w:pPr>
      <w:r>
        <w:t>The listed requirements MUST be supported with any type of transport layer over which the overlay network can be realized.</w:t>
      </w:r>
    </w:p>
    <w:p w:rsidR="0029746F" w:rsidRDefault="0029746F" w:rsidP="0029746F">
      <w:pPr>
        <w:pStyle w:val="a0"/>
        <w:numPr>
          <w:ilvl w:val="1"/>
          <w:numId w:val="30"/>
        </w:numPr>
      </w:pPr>
      <w:r>
        <w:t>It MUST be possible to initialize Overlay OAM session from any node in the overlay network.</w:t>
      </w:r>
    </w:p>
    <w:p w:rsidR="0029746F" w:rsidRDefault="0029746F" w:rsidP="0029746F">
      <w:pPr>
        <w:pStyle w:val="a0"/>
        <w:numPr>
          <w:ilvl w:val="1"/>
          <w:numId w:val="30"/>
        </w:numPr>
      </w:pPr>
      <w:r>
        <w:t>It SHOULD be possible to initialize an Overlay OAM session from a centralized controller.</w:t>
      </w:r>
    </w:p>
    <w:p w:rsidR="00F317F1" w:rsidRDefault="00F317F1" w:rsidP="00F317F1">
      <w:pPr>
        <w:pStyle w:val="a0"/>
        <w:numPr>
          <w:ilvl w:val="1"/>
          <w:numId w:val="30"/>
        </w:numPr>
      </w:pPr>
      <w:r>
        <w:t>Overlay OAM MUST support proactive and on-demand OAM monitoring and measurement methods.</w:t>
      </w:r>
    </w:p>
    <w:p w:rsidR="00F317F1" w:rsidRDefault="00F317F1" w:rsidP="00F317F1">
      <w:pPr>
        <w:pStyle w:val="a0"/>
        <w:numPr>
          <w:ilvl w:val="1"/>
          <w:numId w:val="30"/>
        </w:numPr>
      </w:pPr>
      <w:r>
        <w:t>Overlay OAM MUST support unidirectional OAM methods, both continuity check and performance measurement.</w:t>
      </w:r>
    </w:p>
    <w:p w:rsidR="00B160DD" w:rsidRDefault="00B160DD" w:rsidP="00B160DD">
      <w:pPr>
        <w:pStyle w:val="a0"/>
        <w:numPr>
          <w:ilvl w:val="1"/>
          <w:numId w:val="30"/>
        </w:numPr>
      </w:pPr>
      <w:r>
        <w:t xml:space="preserve">Overlay OAM packets MUST be in-band with </w:t>
      </w:r>
      <w:r w:rsidR="00A36B0A">
        <w:t xml:space="preserve">the </w:t>
      </w:r>
      <w:r>
        <w:t>monitored traffic, i.e. follow exactly the same path as data plane traf</w:t>
      </w:r>
      <w:r w:rsidR="00A36B0A">
        <w:t xml:space="preserve">fic, in forward direction, i.e. </w:t>
      </w:r>
      <w:r>
        <w:t>from ingress toward egress end point(s) of the OAM test session.</w:t>
      </w:r>
    </w:p>
    <w:p w:rsidR="00A36B0A" w:rsidRPr="0029746F" w:rsidRDefault="00A36B0A" w:rsidP="00A36B0A">
      <w:pPr>
        <w:pStyle w:val="a0"/>
        <w:numPr>
          <w:ilvl w:val="1"/>
          <w:numId w:val="30"/>
        </w:numPr>
      </w:pPr>
      <w:r>
        <w:t>Overlay OAM MUST support bi-directional OAM methods.  Such OAM         methods MAY combine in-band monitoring or measurement in forward direction and out-of-band notification in the reverse direction, i.e. from egress to ingress end point of the OAM test session.</w:t>
      </w:r>
    </w:p>
    <w:p w:rsidR="00CB075F" w:rsidRDefault="00CB075F" w:rsidP="00CB075F">
      <w:pPr>
        <w:pStyle w:val="2"/>
      </w:pPr>
      <w:bookmarkStart w:id="37" w:name="_Toc438662217"/>
      <w:bookmarkStart w:id="38" w:name="_Toc438662346"/>
      <w:r>
        <w:t>Fault Management</w:t>
      </w:r>
      <w:bookmarkEnd w:id="37"/>
      <w:bookmarkEnd w:id="38"/>
    </w:p>
    <w:p w:rsidR="00CB075F" w:rsidRDefault="00CB075F" w:rsidP="00CB075F">
      <w:pPr>
        <w:pStyle w:val="3"/>
      </w:pPr>
      <w:bookmarkStart w:id="39" w:name="_Toc438662218"/>
      <w:bookmarkStart w:id="40" w:name="_Toc438662347"/>
      <w:r>
        <w:t>Pro-active FM</w:t>
      </w:r>
      <w:bookmarkEnd w:id="39"/>
      <w:bookmarkEnd w:id="40"/>
    </w:p>
    <w:p w:rsidR="00BF19A9" w:rsidRPr="00D11B72" w:rsidRDefault="00BF19A9" w:rsidP="00BF19A9">
      <w:pPr>
        <w:pStyle w:val="a0"/>
        <w:ind w:left="1080"/>
      </w:pPr>
      <w:r>
        <w:t>Availability, not as performance metric, is understood as ability to reach the node, i.e. the fact that path between ingress and egress does exist. Such OAM mechanism also referred as Continuity Check.</w:t>
      </w:r>
    </w:p>
    <w:p w:rsidR="00BF19A9" w:rsidRDefault="00D11B72" w:rsidP="00D11B72">
      <w:pPr>
        <w:pStyle w:val="a0"/>
        <w:numPr>
          <w:ilvl w:val="1"/>
          <w:numId w:val="30"/>
        </w:numPr>
      </w:pPr>
      <w:r>
        <w:lastRenderedPageBreak/>
        <w:t xml:space="preserve">Overlay OAM MUST support pro-active monitoring of any virtual node availability in the given overlay network. </w:t>
      </w:r>
    </w:p>
    <w:p w:rsidR="009430F1" w:rsidRDefault="009430F1" w:rsidP="009430F1">
      <w:pPr>
        <w:pStyle w:val="a0"/>
        <w:numPr>
          <w:ilvl w:val="1"/>
          <w:numId w:val="30"/>
        </w:numPr>
      </w:pPr>
      <w:r>
        <w:t>Overlay OAM MUST support Reverse Defect Indication (RDI) notification by egress to the ingress, i.e. source of continuity checking.</w:t>
      </w:r>
    </w:p>
    <w:p w:rsidR="005B3CE2" w:rsidRPr="00E21017" w:rsidRDefault="005B3CE2" w:rsidP="005B3CE2">
      <w:pPr>
        <w:pStyle w:val="a0"/>
        <w:numPr>
          <w:ilvl w:val="1"/>
          <w:numId w:val="30"/>
        </w:numPr>
      </w:pPr>
      <w:r>
        <w:t>Overlay OAM MUST support connectivity verification. Definition of mis-connectivity defect entry and exit criteria are outside the scope of this document.</w:t>
      </w:r>
      <w:bookmarkStart w:id="41" w:name="_GoBack"/>
      <w:bookmarkEnd w:id="41"/>
    </w:p>
    <w:p w:rsidR="005B3CE2" w:rsidRDefault="005B3CE2" w:rsidP="009430F1">
      <w:pPr>
        <w:pStyle w:val="a0"/>
        <w:numPr>
          <w:ilvl w:val="1"/>
          <w:numId w:val="30"/>
        </w:numPr>
      </w:pPr>
    </w:p>
    <w:p w:rsidR="00CB075F" w:rsidRDefault="00CB075F" w:rsidP="00CB075F">
      <w:pPr>
        <w:pStyle w:val="3"/>
      </w:pPr>
      <w:bookmarkStart w:id="42" w:name="_Toc438662219"/>
      <w:bookmarkStart w:id="43" w:name="_Toc438662348"/>
      <w:r>
        <w:t>On-demand FM</w:t>
      </w:r>
      <w:bookmarkEnd w:id="42"/>
      <w:bookmarkEnd w:id="43"/>
    </w:p>
    <w:p w:rsidR="00CB075F" w:rsidRDefault="00CB075F" w:rsidP="00CB075F">
      <w:pPr>
        <w:pStyle w:val="2"/>
      </w:pPr>
      <w:bookmarkStart w:id="44" w:name="_Toc438662220"/>
      <w:bookmarkStart w:id="45" w:name="_Toc438662349"/>
      <w:r>
        <w:t>Performance Management</w:t>
      </w:r>
      <w:bookmarkEnd w:id="44"/>
      <w:bookmarkEnd w:id="45"/>
    </w:p>
    <w:p w:rsidR="009430F1" w:rsidRDefault="00A535CC" w:rsidP="009430F1">
      <w:pPr>
        <w:pStyle w:val="a0"/>
        <w:numPr>
          <w:ilvl w:val="1"/>
          <w:numId w:val="30"/>
        </w:numPr>
        <w:rPr>
          <w:ins w:id="46" w:author="Mach Chen" w:date="2015-12-24T14:36:00Z"/>
          <w:rFonts w:hint="eastAsia"/>
        </w:rPr>
      </w:pPr>
      <w:del w:id="47" w:author="Mach Chen" w:date="2015-12-24T14:53:00Z">
        <w:r w:rsidDel="006F4B44">
          <w:delText xml:space="preserve">Overlay </w:delText>
        </w:r>
        <w:r w:rsidR="009430F1" w:rsidDel="006F4B44">
          <w:delText>OAM MUST support active and passive performance measurement methods.</w:delText>
        </w:r>
      </w:del>
    </w:p>
    <w:p w:rsidR="00746F15" w:rsidRDefault="00746F15" w:rsidP="009430F1">
      <w:pPr>
        <w:pStyle w:val="a0"/>
        <w:numPr>
          <w:ilvl w:val="1"/>
          <w:numId w:val="30"/>
        </w:numPr>
        <w:rPr>
          <w:ins w:id="48" w:author="Mach Chen" w:date="2015-12-24T14:47:00Z"/>
          <w:rFonts w:hint="eastAsia"/>
        </w:rPr>
      </w:pPr>
      <w:ins w:id="49" w:author="Mach Chen" w:date="2015-12-24T14:36:00Z">
        <w:r>
          <w:rPr>
            <w:rFonts w:hint="eastAsia"/>
            <w:lang w:eastAsia="zh-CN"/>
          </w:rPr>
          <w:t xml:space="preserve">Overlay OAM MUST support </w:t>
        </w:r>
      </w:ins>
      <w:ins w:id="50" w:author="Mach Chen" w:date="2015-12-24T14:44:00Z">
        <w:r>
          <w:rPr>
            <w:rFonts w:hint="eastAsia"/>
            <w:lang w:eastAsia="zh-CN"/>
          </w:rPr>
          <w:t xml:space="preserve">active </w:t>
        </w:r>
      </w:ins>
      <w:ins w:id="51" w:author="Mach Chen" w:date="2015-12-24T14:36:00Z">
        <w:r>
          <w:rPr>
            <w:rFonts w:hint="eastAsia"/>
            <w:lang w:eastAsia="zh-CN"/>
          </w:rPr>
          <w:t xml:space="preserve">one-way </w:t>
        </w:r>
      </w:ins>
      <w:ins w:id="52" w:author="Mach Chen" w:date="2015-12-24T14:38:00Z">
        <w:r>
          <w:rPr>
            <w:rFonts w:hint="eastAsia"/>
            <w:lang w:eastAsia="zh-CN"/>
          </w:rPr>
          <w:t xml:space="preserve">packet </w:t>
        </w:r>
      </w:ins>
      <w:ins w:id="53" w:author="Mach Chen" w:date="2015-12-24T14:36:00Z">
        <w:r>
          <w:rPr>
            <w:rFonts w:hint="eastAsia"/>
            <w:lang w:eastAsia="zh-CN"/>
          </w:rPr>
          <w:t>delay measurement</w:t>
        </w:r>
      </w:ins>
      <w:ins w:id="54" w:author="Mach Chen" w:date="2015-12-24T14:39:00Z">
        <w:r>
          <w:rPr>
            <w:rFonts w:hint="eastAsia"/>
            <w:lang w:eastAsia="zh-CN"/>
          </w:rPr>
          <w:t>.</w:t>
        </w:r>
      </w:ins>
    </w:p>
    <w:p w:rsidR="006F4B44" w:rsidRDefault="006F4B44" w:rsidP="009430F1">
      <w:pPr>
        <w:pStyle w:val="a0"/>
        <w:numPr>
          <w:ilvl w:val="1"/>
          <w:numId w:val="30"/>
        </w:numPr>
        <w:rPr>
          <w:ins w:id="55" w:author="Mach Chen" w:date="2015-12-24T14:44:00Z"/>
          <w:rFonts w:hint="eastAsia"/>
        </w:rPr>
      </w:pPr>
      <w:ins w:id="56" w:author="Mach Chen" w:date="2015-12-24T14:48:00Z">
        <w:r>
          <w:rPr>
            <w:rFonts w:hint="eastAsia"/>
            <w:lang w:eastAsia="zh-CN"/>
          </w:rPr>
          <w:t>Overlay OAM MUST support passive one-way packet delay measurement.</w:t>
        </w:r>
      </w:ins>
    </w:p>
    <w:p w:rsidR="00746F15" w:rsidRDefault="00746F15" w:rsidP="009430F1">
      <w:pPr>
        <w:pStyle w:val="a0"/>
        <w:numPr>
          <w:ilvl w:val="1"/>
          <w:numId w:val="30"/>
        </w:numPr>
        <w:rPr>
          <w:ins w:id="57" w:author="Mach Chen" w:date="2015-12-24T14:48:00Z"/>
          <w:rFonts w:hint="eastAsia"/>
        </w:rPr>
      </w:pPr>
      <w:ins w:id="58" w:author="Mach Chen" w:date="2015-12-24T14:44:00Z">
        <w:r>
          <w:rPr>
            <w:rFonts w:hint="eastAsia"/>
            <w:lang w:eastAsia="zh-CN"/>
          </w:rPr>
          <w:t>Overlay OAM MUST support active two-way packet delay measurement.</w:t>
        </w:r>
      </w:ins>
    </w:p>
    <w:p w:rsidR="00746F15" w:rsidRDefault="00746F15" w:rsidP="009430F1">
      <w:pPr>
        <w:pStyle w:val="a0"/>
        <w:numPr>
          <w:ilvl w:val="1"/>
          <w:numId w:val="30"/>
        </w:numPr>
        <w:rPr>
          <w:ins w:id="59" w:author="Mach Chen" w:date="2015-12-24T14:36:00Z"/>
          <w:rFonts w:hint="eastAsia"/>
        </w:rPr>
      </w:pPr>
      <w:ins w:id="60" w:author="Mach Chen" w:date="2015-12-24T14:41:00Z">
        <w:r>
          <w:rPr>
            <w:rFonts w:hint="eastAsia"/>
            <w:lang w:eastAsia="zh-CN"/>
          </w:rPr>
          <w:t xml:space="preserve">Overlay OAM MUST support </w:t>
        </w:r>
      </w:ins>
      <w:ins w:id="61" w:author="Mach Chen" w:date="2015-12-24T14:42:00Z">
        <w:r>
          <w:rPr>
            <w:rFonts w:hint="eastAsia"/>
            <w:lang w:eastAsia="zh-CN"/>
          </w:rPr>
          <w:t>packet delay variation measurement.</w:t>
        </w:r>
      </w:ins>
    </w:p>
    <w:p w:rsidR="00746F15" w:rsidRDefault="00746F15" w:rsidP="009430F1">
      <w:pPr>
        <w:pStyle w:val="a0"/>
        <w:numPr>
          <w:ilvl w:val="1"/>
          <w:numId w:val="30"/>
        </w:numPr>
        <w:rPr>
          <w:ins w:id="62" w:author="Mach Chen" w:date="2015-12-24T14:48:00Z"/>
          <w:rFonts w:hint="eastAsia"/>
        </w:rPr>
      </w:pPr>
      <w:ins w:id="63" w:author="Mach Chen" w:date="2015-12-24T14:37:00Z">
        <w:r>
          <w:rPr>
            <w:rFonts w:hint="eastAsia"/>
            <w:lang w:eastAsia="zh-CN"/>
          </w:rPr>
          <w:t xml:space="preserve">Overlay OAM MUST support </w:t>
        </w:r>
      </w:ins>
      <w:ins w:id="64" w:author="Mach Chen" w:date="2015-12-24T14:45:00Z">
        <w:r>
          <w:rPr>
            <w:rFonts w:hint="eastAsia"/>
            <w:lang w:eastAsia="zh-CN"/>
          </w:rPr>
          <w:t xml:space="preserve">active </w:t>
        </w:r>
      </w:ins>
      <w:ins w:id="65" w:author="Mach Chen" w:date="2015-12-24T14:37:00Z">
        <w:r>
          <w:rPr>
            <w:rFonts w:hint="eastAsia"/>
            <w:lang w:eastAsia="zh-CN"/>
          </w:rPr>
          <w:t>end-2-end pa</w:t>
        </w:r>
      </w:ins>
      <w:ins w:id="66" w:author="Mach Chen" w:date="2015-12-24T14:38:00Z">
        <w:r>
          <w:rPr>
            <w:rFonts w:hint="eastAsia"/>
            <w:lang w:eastAsia="zh-CN"/>
          </w:rPr>
          <w:t>cket loss measurement</w:t>
        </w:r>
      </w:ins>
      <w:ins w:id="67" w:author="Mach Chen" w:date="2015-12-24T14:39:00Z">
        <w:r>
          <w:rPr>
            <w:rFonts w:hint="eastAsia"/>
            <w:lang w:eastAsia="zh-CN"/>
          </w:rPr>
          <w:t>.</w:t>
        </w:r>
      </w:ins>
    </w:p>
    <w:p w:rsidR="006F4B44" w:rsidRDefault="006F4B44" w:rsidP="009430F1">
      <w:pPr>
        <w:pStyle w:val="a0"/>
        <w:numPr>
          <w:ilvl w:val="1"/>
          <w:numId w:val="30"/>
        </w:numPr>
        <w:rPr>
          <w:ins w:id="68" w:author="Mach Chen" w:date="2015-12-24T14:39:00Z"/>
          <w:rFonts w:hint="eastAsia"/>
        </w:rPr>
      </w:pPr>
      <w:ins w:id="69" w:author="Mach Chen" w:date="2015-12-24T14:48:00Z">
        <w:r>
          <w:rPr>
            <w:rFonts w:hint="eastAsia"/>
            <w:lang w:eastAsia="zh-CN"/>
          </w:rPr>
          <w:t>Overlay OAM MUST support passive end-2-end packet loss measurement.</w:t>
        </w:r>
      </w:ins>
    </w:p>
    <w:p w:rsidR="00746F15" w:rsidRDefault="00746F15" w:rsidP="009430F1">
      <w:pPr>
        <w:pStyle w:val="a0"/>
        <w:numPr>
          <w:ilvl w:val="1"/>
          <w:numId w:val="30"/>
        </w:numPr>
        <w:rPr>
          <w:ins w:id="70" w:author="Mach Chen" w:date="2015-12-24T14:50:00Z"/>
          <w:rFonts w:hint="eastAsia"/>
        </w:rPr>
      </w:pPr>
      <w:ins w:id="71" w:author="Mach Chen" w:date="2015-12-24T14:39:00Z">
        <w:r>
          <w:rPr>
            <w:rFonts w:hint="eastAsia"/>
            <w:lang w:eastAsia="zh-CN"/>
          </w:rPr>
          <w:t xml:space="preserve">Overlay OAM </w:t>
        </w:r>
        <w:r>
          <w:rPr>
            <w:rFonts w:hint="eastAsia"/>
            <w:lang w:eastAsia="zh-CN"/>
          </w:rPr>
          <w:t>SHOULD</w:t>
        </w:r>
        <w:r>
          <w:rPr>
            <w:rFonts w:hint="eastAsia"/>
            <w:lang w:eastAsia="zh-CN"/>
          </w:rPr>
          <w:t xml:space="preserve"> support </w:t>
        </w:r>
      </w:ins>
      <w:ins w:id="72" w:author="Mach Chen" w:date="2015-12-24T14:45:00Z">
        <w:r>
          <w:rPr>
            <w:rFonts w:hint="eastAsia"/>
            <w:lang w:eastAsia="zh-CN"/>
          </w:rPr>
          <w:t xml:space="preserve">active </w:t>
        </w:r>
      </w:ins>
      <w:ins w:id="73" w:author="Mach Chen" w:date="2015-12-24T14:39:00Z">
        <w:r>
          <w:rPr>
            <w:rFonts w:hint="eastAsia"/>
            <w:lang w:eastAsia="zh-CN"/>
          </w:rPr>
          <w:t>per-segment</w:t>
        </w:r>
        <w:r>
          <w:rPr>
            <w:rFonts w:hint="eastAsia"/>
            <w:lang w:eastAsia="zh-CN"/>
          </w:rPr>
          <w:t xml:space="preserve"> packet </w:t>
        </w:r>
      </w:ins>
      <w:ins w:id="74" w:author="Mach Chen" w:date="2015-12-24T15:19:00Z">
        <w:r w:rsidR="007F11F1">
          <w:rPr>
            <w:rFonts w:hint="eastAsia"/>
            <w:lang w:eastAsia="zh-CN"/>
          </w:rPr>
          <w:t>delay</w:t>
        </w:r>
      </w:ins>
      <w:ins w:id="75" w:author="Mach Chen" w:date="2015-12-24T14:39:00Z">
        <w:r>
          <w:rPr>
            <w:rFonts w:hint="eastAsia"/>
            <w:lang w:eastAsia="zh-CN"/>
          </w:rPr>
          <w:t xml:space="preserve"> measurement.</w:t>
        </w:r>
      </w:ins>
    </w:p>
    <w:p w:rsidR="006F4B44" w:rsidRDefault="006F4B44" w:rsidP="009430F1">
      <w:pPr>
        <w:pStyle w:val="a0"/>
        <w:numPr>
          <w:ilvl w:val="1"/>
          <w:numId w:val="30"/>
        </w:numPr>
        <w:rPr>
          <w:ins w:id="76" w:author="Mach Chen" w:date="2015-12-24T15:19:00Z"/>
          <w:rFonts w:hint="eastAsia"/>
        </w:rPr>
      </w:pPr>
      <w:ins w:id="77" w:author="Mach Chen" w:date="2015-12-24T14:50:00Z">
        <w:r>
          <w:rPr>
            <w:rFonts w:hint="eastAsia"/>
            <w:lang w:eastAsia="zh-CN"/>
          </w:rPr>
          <w:t xml:space="preserve">Overlay OAM SHOULD support passive per-segment packet </w:t>
        </w:r>
      </w:ins>
      <w:ins w:id="78" w:author="Mach Chen" w:date="2015-12-24T15:19:00Z">
        <w:r w:rsidR="007F11F1">
          <w:rPr>
            <w:rFonts w:hint="eastAsia"/>
            <w:lang w:eastAsia="zh-CN"/>
          </w:rPr>
          <w:t>delay</w:t>
        </w:r>
      </w:ins>
      <w:ins w:id="79" w:author="Mach Chen" w:date="2015-12-24T14:50:00Z">
        <w:r>
          <w:rPr>
            <w:rFonts w:hint="eastAsia"/>
            <w:lang w:eastAsia="zh-CN"/>
          </w:rPr>
          <w:t xml:space="preserve"> measurement.</w:t>
        </w:r>
      </w:ins>
    </w:p>
    <w:p w:rsidR="007F11F1" w:rsidRDefault="007F11F1" w:rsidP="007F11F1">
      <w:pPr>
        <w:pStyle w:val="a0"/>
        <w:numPr>
          <w:ilvl w:val="1"/>
          <w:numId w:val="30"/>
        </w:numPr>
        <w:rPr>
          <w:ins w:id="80" w:author="Mach Chen" w:date="2015-12-24T15:19:00Z"/>
          <w:rFonts w:hint="eastAsia"/>
        </w:rPr>
      </w:pPr>
      <w:ins w:id="81" w:author="Mach Chen" w:date="2015-12-24T15:19:00Z">
        <w:r>
          <w:rPr>
            <w:rFonts w:hint="eastAsia"/>
            <w:lang w:eastAsia="zh-CN"/>
          </w:rPr>
          <w:t>Overlay OAM SHOULD support active per-segment packet loss measurement.</w:t>
        </w:r>
      </w:ins>
    </w:p>
    <w:p w:rsidR="007F11F1" w:rsidRDefault="007F11F1" w:rsidP="007F11F1">
      <w:pPr>
        <w:pStyle w:val="a0"/>
        <w:numPr>
          <w:ilvl w:val="1"/>
          <w:numId w:val="30"/>
        </w:numPr>
        <w:rPr>
          <w:ins w:id="82" w:author="Mach Chen" w:date="2015-12-24T14:39:00Z"/>
          <w:rFonts w:hint="eastAsia"/>
        </w:rPr>
      </w:pPr>
      <w:ins w:id="83" w:author="Mach Chen" w:date="2015-12-24T15:19:00Z">
        <w:r>
          <w:rPr>
            <w:rFonts w:hint="eastAsia"/>
            <w:lang w:eastAsia="zh-CN"/>
          </w:rPr>
          <w:t>Overlay OAM SHOULD support passive per-segment packet loss measurement.</w:t>
        </w:r>
      </w:ins>
    </w:p>
    <w:p w:rsidR="00746F15" w:rsidRDefault="00746F15" w:rsidP="009430F1">
      <w:pPr>
        <w:pStyle w:val="a0"/>
        <w:numPr>
          <w:ilvl w:val="1"/>
          <w:numId w:val="30"/>
        </w:numPr>
        <w:rPr>
          <w:ins w:id="84" w:author="Mach Chen" w:date="2015-12-24T14:40:00Z"/>
          <w:rFonts w:hint="eastAsia"/>
        </w:rPr>
      </w:pPr>
      <w:ins w:id="85" w:author="Mach Chen" w:date="2015-12-24T14:39:00Z">
        <w:r>
          <w:rPr>
            <w:rFonts w:hint="eastAsia"/>
            <w:lang w:eastAsia="zh-CN"/>
          </w:rPr>
          <w:t xml:space="preserve">Overlay OAM MUST </w:t>
        </w:r>
      </w:ins>
      <w:ins w:id="86" w:author="Mach Chen" w:date="2015-12-24T14:40:00Z">
        <w:r>
          <w:rPr>
            <w:rFonts w:hint="eastAsia"/>
            <w:lang w:eastAsia="zh-CN"/>
          </w:rPr>
          <w:t xml:space="preserve">support delivered </w:t>
        </w:r>
      </w:ins>
      <w:ins w:id="87" w:author="Mach Chen" w:date="2015-12-24T14:46:00Z">
        <w:r w:rsidR="006F4B44">
          <w:rPr>
            <w:rFonts w:hint="eastAsia"/>
            <w:lang w:eastAsia="zh-CN"/>
          </w:rPr>
          <w:t xml:space="preserve">packet </w:t>
        </w:r>
      </w:ins>
      <w:ins w:id="88" w:author="Mach Chen" w:date="2015-12-24T14:40:00Z">
        <w:r>
          <w:rPr>
            <w:rFonts w:hint="eastAsia"/>
            <w:lang w:eastAsia="zh-CN"/>
          </w:rPr>
          <w:t>throughput measurement.</w:t>
        </w:r>
      </w:ins>
    </w:p>
    <w:p w:rsidR="00746F15" w:rsidRDefault="00746F15" w:rsidP="009430F1">
      <w:pPr>
        <w:pStyle w:val="a0"/>
        <w:numPr>
          <w:ilvl w:val="1"/>
          <w:numId w:val="30"/>
        </w:numPr>
      </w:pPr>
    </w:p>
    <w:p w:rsidR="006B4009" w:rsidDel="006F4B44" w:rsidRDefault="006B4009" w:rsidP="006B4009">
      <w:pPr>
        <w:pStyle w:val="a0"/>
        <w:numPr>
          <w:ilvl w:val="1"/>
          <w:numId w:val="30"/>
        </w:numPr>
        <w:rPr>
          <w:del w:id="89" w:author="Mach Chen" w:date="2015-12-24T14:53:00Z"/>
        </w:rPr>
      </w:pPr>
      <w:del w:id="90" w:author="Mach Chen" w:date="2015-12-24T14:53:00Z">
        <w:r w:rsidDel="006F4B44">
          <w:delText xml:space="preserve">Overlay OAM MUST support </w:delText>
        </w:r>
        <w:r w:rsidR="00F26B3C" w:rsidDel="006F4B44">
          <w:delText>one-way</w:delText>
        </w:r>
        <w:r w:rsidDel="006F4B44">
          <w:delText xml:space="preserve"> performance measurement </w:delText>
        </w:r>
        <w:r w:rsidR="00F26B3C" w:rsidDel="006F4B44">
          <w:delText>methods to calculate throughput</w:delText>
        </w:r>
        <w:r w:rsidDel="006F4B44">
          <w:delText>.</w:delText>
        </w:r>
      </w:del>
    </w:p>
    <w:p w:rsidR="00F26B3C" w:rsidRPr="009430F1" w:rsidDel="006F4B44" w:rsidRDefault="00F26B3C" w:rsidP="00F26B3C">
      <w:pPr>
        <w:pStyle w:val="a0"/>
        <w:numPr>
          <w:ilvl w:val="1"/>
          <w:numId w:val="30"/>
        </w:numPr>
        <w:rPr>
          <w:del w:id="91" w:author="Mach Chen" w:date="2015-12-24T14:53:00Z"/>
        </w:rPr>
      </w:pPr>
      <w:del w:id="92" w:author="Mach Chen" w:date="2015-12-24T14:53:00Z">
        <w:r w:rsidDel="006F4B44">
          <w:delText>Overlay OAM MUST support one-way performance measurement methods to calculate packet loss.</w:delText>
        </w:r>
      </w:del>
    </w:p>
    <w:p w:rsidR="00F26B3C" w:rsidRPr="009430F1" w:rsidRDefault="00F26B3C" w:rsidP="00F26B3C">
      <w:pPr>
        <w:pStyle w:val="a0"/>
        <w:numPr>
          <w:ilvl w:val="1"/>
          <w:numId w:val="30"/>
        </w:numPr>
      </w:pPr>
      <w:del w:id="93" w:author="Mach Chen" w:date="2015-12-24T14:53:00Z">
        <w:r w:rsidDel="006F4B44">
          <w:delText>Overlay OAM MUST support one-way performance measurement methods to calculate packet delay and delay variation.</w:delText>
        </w:r>
      </w:del>
    </w:p>
    <w:p w:rsidR="00CB075F" w:rsidRDefault="00D41423" w:rsidP="00CB075F">
      <w:pPr>
        <w:pStyle w:val="2"/>
      </w:pPr>
      <w:bookmarkStart w:id="94" w:name="_Toc438662221"/>
      <w:bookmarkStart w:id="95" w:name="_Toc438662350"/>
      <w:r>
        <w:t>Alarm Indication Suppression</w:t>
      </w:r>
      <w:bookmarkEnd w:id="94"/>
      <w:bookmarkEnd w:id="95"/>
    </w:p>
    <w:p w:rsidR="00DE748E" w:rsidRDefault="00DE748E" w:rsidP="00DE748E">
      <w:pPr>
        <w:pStyle w:val="a0"/>
        <w:numPr>
          <w:ilvl w:val="1"/>
          <w:numId w:val="30"/>
        </w:numPr>
      </w:pPr>
      <w:r>
        <w:t>Overlay OAM MUST support defect notification mechanism, like Alarm Indication Signal.  Any virtual node in the given overlay network MAY originate a defect notification addressed to any node in that network.</w:t>
      </w:r>
    </w:p>
    <w:p w:rsidR="00A14639" w:rsidRDefault="00A14639" w:rsidP="00A14639">
      <w:pPr>
        <w:pStyle w:val="2"/>
      </w:pPr>
      <w:bookmarkStart w:id="96" w:name="_Toc438662222"/>
      <w:bookmarkStart w:id="97" w:name="_Toc438662351"/>
      <w:r>
        <w:t>Overlay Network Resiliency</w:t>
      </w:r>
      <w:bookmarkEnd w:id="96"/>
      <w:bookmarkEnd w:id="97"/>
    </w:p>
    <w:p w:rsidR="00A14639" w:rsidRPr="00A14639" w:rsidRDefault="00A14639" w:rsidP="00A14639">
      <w:pPr>
        <w:pStyle w:val="a0"/>
        <w:numPr>
          <w:ilvl w:val="1"/>
          <w:numId w:val="30"/>
        </w:numPr>
      </w:pPr>
      <w:r>
        <w:t>OAM MUST support methods to enable survivability of an overlay network.  These recovery methods MAY use protection switching and restoration.</w:t>
      </w:r>
    </w:p>
    <w:p w:rsidR="00D41423" w:rsidRDefault="00D41423" w:rsidP="00D41423">
      <w:pPr>
        <w:pStyle w:val="1"/>
      </w:pPr>
      <w:bookmarkStart w:id="98" w:name="_Toc438475360"/>
      <w:bookmarkStart w:id="99" w:name="_Toc438475399"/>
      <w:bookmarkStart w:id="100" w:name="_Toc438475403"/>
      <w:bookmarkStart w:id="101" w:name="_Toc438475407"/>
      <w:bookmarkStart w:id="102" w:name="_Toc438662223"/>
      <w:bookmarkStart w:id="103" w:name="_Toc438662309"/>
      <w:bookmarkStart w:id="104" w:name="_Toc438662352"/>
      <w:r>
        <w:t>Security Considerations</w:t>
      </w:r>
      <w:bookmarkEnd w:id="98"/>
      <w:bookmarkEnd w:id="99"/>
      <w:bookmarkEnd w:id="100"/>
      <w:bookmarkEnd w:id="101"/>
      <w:bookmarkEnd w:id="102"/>
      <w:bookmarkEnd w:id="103"/>
      <w:bookmarkEnd w:id="104"/>
    </w:p>
    <w:p w:rsidR="00D41423" w:rsidRPr="00E21017" w:rsidRDefault="00D41423" w:rsidP="00E21017">
      <w:pPr>
        <w:pStyle w:val="Contents"/>
        <w:ind w:left="1440"/>
        <w:rPr>
          <w:b w:val="0"/>
        </w:rPr>
      </w:pPr>
    </w:p>
    <w:sectPr w:rsidR="00D41423" w:rsidRPr="00E21017" w:rsidSect="00CB075F">
      <w:headerReference w:type="default" r:id="rId8"/>
      <w:headerReference w:type="first" r:id="rId9"/>
      <w:pgSz w:w="12240" w:h="15840" w:code="9"/>
      <w:pgMar w:top="1418" w:right="567" w:bottom="1418" w:left="1191" w:header="340" w:footer="720" w:gutter="0"/>
      <w:cols w:space="720"/>
      <w:formProt w:val="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778B" w:rsidRDefault="004E778B">
      <w:r>
        <w:separator/>
      </w:r>
    </w:p>
  </w:endnote>
  <w:endnote w:type="continuationSeparator" w:id="0">
    <w:p w:rsidR="004E778B" w:rsidRDefault="004E778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MS PGothic">
    <w:panose1 w:val="020B0600070205080204"/>
    <w:charset w:val="80"/>
    <w:family w:val="swiss"/>
    <w:pitch w:val="variable"/>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778B" w:rsidRDefault="004E778B">
      <w:r>
        <w:separator/>
      </w:r>
    </w:p>
  </w:footnote>
  <w:footnote w:type="continuationSeparator" w:id="0">
    <w:p w:rsidR="004E778B" w:rsidRDefault="004E778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590B" w:rsidRPr="00BD5AE9" w:rsidRDefault="0079590B" w:rsidP="00AE266F">
    <w:pPr>
      <w:pStyle w:val="a6"/>
      <w:spacing w:before="0"/>
      <w:ind w:left="0"/>
      <w:rPr>
        <w:b w:val="0"/>
        <w:sz w:val="2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206" w:type="dxa"/>
      <w:tblInd w:w="71" w:type="dxa"/>
      <w:tblLayout w:type="fixed"/>
      <w:tblCellMar>
        <w:left w:w="71" w:type="dxa"/>
        <w:right w:w="71" w:type="dxa"/>
      </w:tblCellMar>
      <w:tblLook w:val="0000"/>
    </w:tblPr>
    <w:tblGrid>
      <w:gridCol w:w="5147"/>
      <w:gridCol w:w="3925"/>
      <w:gridCol w:w="1134"/>
    </w:tblGrid>
    <w:tr w:rsidR="00BD5AE9" w:rsidTr="00BC79C2">
      <w:trPr>
        <w:hidden/>
      </w:trPr>
      <w:tc>
        <w:tcPr>
          <w:tcW w:w="5147" w:type="dxa"/>
        </w:tcPr>
        <w:p w:rsidR="00BD5AE9" w:rsidRDefault="00BD5AE9" w:rsidP="00AC63AF">
          <w:pPr>
            <w:pStyle w:val="a4"/>
            <w:tabs>
              <w:tab w:val="left" w:pos="3048"/>
            </w:tabs>
            <w:rPr>
              <w:vanish/>
            </w:rPr>
          </w:pPr>
        </w:p>
      </w:tc>
      <w:tc>
        <w:tcPr>
          <w:tcW w:w="3925" w:type="dxa"/>
        </w:tcPr>
        <w:p w:rsidR="00BD5AE9" w:rsidRDefault="00BD5AE9" w:rsidP="00C12210">
          <w:pPr>
            <w:pStyle w:val="a4"/>
            <w:rPr>
              <w:position w:val="4"/>
            </w:rPr>
          </w:pPr>
        </w:p>
      </w:tc>
      <w:tc>
        <w:tcPr>
          <w:tcW w:w="1134" w:type="dxa"/>
        </w:tcPr>
        <w:p w:rsidR="00BD5AE9" w:rsidRDefault="00BD5AE9" w:rsidP="00AC63AF">
          <w:pPr>
            <w:pStyle w:val="a4"/>
            <w:rPr>
              <w:position w:val="4"/>
            </w:rPr>
          </w:pPr>
        </w:p>
      </w:tc>
    </w:tr>
  </w:tbl>
  <w:p w:rsidR="00CB075F" w:rsidRPr="00CB075F" w:rsidRDefault="00CB075F" w:rsidP="00CB075F">
    <w:pPr>
      <w:pStyle w:val="a0"/>
      <w:ind w:left="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F6664B1A"/>
    <w:lvl w:ilvl="0">
      <w:start w:val="1"/>
      <w:numFmt w:val="decimal"/>
      <w:lvlText w:val="%1."/>
      <w:lvlJc w:val="left"/>
      <w:pPr>
        <w:tabs>
          <w:tab w:val="num" w:pos="1492"/>
        </w:tabs>
        <w:ind w:left="1492" w:hanging="360"/>
      </w:pPr>
    </w:lvl>
  </w:abstractNum>
  <w:abstractNum w:abstractNumId="1">
    <w:nsid w:val="FFFFFFFB"/>
    <w:multiLevelType w:val="multilevel"/>
    <w:tmpl w:val="E7BA6638"/>
    <w:lvl w:ilvl="0">
      <w:start w:val="1"/>
      <w:numFmt w:val="decimal"/>
      <w:pStyle w:val="1"/>
      <w:lvlText w:val="%1"/>
      <w:lvlJc w:val="left"/>
      <w:pPr>
        <w:tabs>
          <w:tab w:val="num" w:pos="0"/>
        </w:tabs>
        <w:ind w:left="2551" w:hanging="1304"/>
      </w:pPr>
      <w:rPr>
        <w:rFonts w:hint="default"/>
        <w:u w:val="none"/>
      </w:rPr>
    </w:lvl>
    <w:lvl w:ilvl="1">
      <w:start w:val="1"/>
      <w:numFmt w:val="decimal"/>
      <w:pStyle w:val="2"/>
      <w:lvlText w:val="%1.%2"/>
      <w:lvlJc w:val="left"/>
      <w:pPr>
        <w:tabs>
          <w:tab w:val="num" w:pos="0"/>
        </w:tabs>
        <w:ind w:left="2551" w:hanging="1304"/>
      </w:pPr>
      <w:rPr>
        <w:rFonts w:hint="default"/>
        <w:u w:val="none"/>
      </w:rPr>
    </w:lvl>
    <w:lvl w:ilvl="2">
      <w:start w:val="1"/>
      <w:numFmt w:val="decimal"/>
      <w:pStyle w:val="3"/>
      <w:lvlText w:val="%1.%2.%3"/>
      <w:lvlJc w:val="left"/>
      <w:pPr>
        <w:tabs>
          <w:tab w:val="num" w:pos="0"/>
        </w:tabs>
        <w:ind w:left="2551" w:hanging="1304"/>
      </w:pPr>
      <w:rPr>
        <w:rFonts w:hint="default"/>
        <w:u w:val="none"/>
      </w:rPr>
    </w:lvl>
    <w:lvl w:ilvl="3">
      <w:start w:val="1"/>
      <w:numFmt w:val="decimal"/>
      <w:pStyle w:val="4"/>
      <w:lvlText w:val="%1.%2.%3.%4"/>
      <w:lvlJc w:val="left"/>
      <w:pPr>
        <w:tabs>
          <w:tab w:val="num" w:pos="0"/>
        </w:tabs>
        <w:ind w:left="2551" w:hanging="1304"/>
      </w:pPr>
      <w:rPr>
        <w:rFonts w:hint="default"/>
        <w:u w:val="none"/>
      </w:rPr>
    </w:lvl>
    <w:lvl w:ilvl="4">
      <w:start w:val="1"/>
      <w:numFmt w:val="decimal"/>
      <w:pStyle w:val="5"/>
      <w:lvlText w:val="%1.%2.%3.%4.%5"/>
      <w:lvlJc w:val="left"/>
      <w:pPr>
        <w:tabs>
          <w:tab w:val="num" w:pos="0"/>
        </w:tabs>
        <w:ind w:left="2552" w:hanging="1248"/>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
    <w:nsid w:val="02291E49"/>
    <w:multiLevelType w:val="hybridMultilevel"/>
    <w:tmpl w:val="C568A9F8"/>
    <w:lvl w:ilvl="0" w:tplc="AB521576">
      <w:start w:val="1"/>
      <w:numFmt w:val="decimal"/>
      <w:lvlText w:val="%1"/>
      <w:lvlJc w:val="left"/>
      <w:pPr>
        <w:ind w:left="2912"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nsid w:val="02DD7C11"/>
    <w:multiLevelType w:val="hybridMultilevel"/>
    <w:tmpl w:val="7AF8052C"/>
    <w:lvl w:ilvl="0" w:tplc="FFC28210">
      <w:start w:val="1"/>
      <w:numFmt w:val="lowerLetter"/>
      <w:lvlText w:val="%1"/>
      <w:lvlJc w:val="left"/>
      <w:pPr>
        <w:tabs>
          <w:tab w:val="num" w:pos="2920"/>
        </w:tabs>
        <w:ind w:left="2920" w:hanging="368"/>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3C0132C"/>
    <w:multiLevelType w:val="hybridMultilevel"/>
    <w:tmpl w:val="55AE8508"/>
    <w:lvl w:ilvl="0" w:tplc="3454CFA2">
      <w:start w:val="1"/>
      <w:numFmt w:val="decimal"/>
      <w:lvlText w:val="[R%1]"/>
      <w:lvlJc w:val="left"/>
      <w:pPr>
        <w:ind w:left="2024" w:hanging="360"/>
      </w:pPr>
      <w:rPr>
        <w:rFonts w:hint="default"/>
      </w:rPr>
    </w:lvl>
    <w:lvl w:ilvl="1" w:tplc="04090019" w:tentative="1">
      <w:start w:val="1"/>
      <w:numFmt w:val="lowerLetter"/>
      <w:lvlText w:val="%2."/>
      <w:lvlJc w:val="left"/>
      <w:pPr>
        <w:ind w:left="2744" w:hanging="360"/>
      </w:pPr>
    </w:lvl>
    <w:lvl w:ilvl="2" w:tplc="0409001B" w:tentative="1">
      <w:start w:val="1"/>
      <w:numFmt w:val="lowerRoman"/>
      <w:lvlText w:val="%3."/>
      <w:lvlJc w:val="right"/>
      <w:pPr>
        <w:ind w:left="3464" w:hanging="180"/>
      </w:pPr>
    </w:lvl>
    <w:lvl w:ilvl="3" w:tplc="0409000F" w:tentative="1">
      <w:start w:val="1"/>
      <w:numFmt w:val="decimal"/>
      <w:lvlText w:val="%4."/>
      <w:lvlJc w:val="left"/>
      <w:pPr>
        <w:ind w:left="4184" w:hanging="360"/>
      </w:pPr>
    </w:lvl>
    <w:lvl w:ilvl="4" w:tplc="04090019" w:tentative="1">
      <w:start w:val="1"/>
      <w:numFmt w:val="lowerLetter"/>
      <w:lvlText w:val="%5."/>
      <w:lvlJc w:val="left"/>
      <w:pPr>
        <w:ind w:left="4904" w:hanging="360"/>
      </w:pPr>
    </w:lvl>
    <w:lvl w:ilvl="5" w:tplc="0409001B" w:tentative="1">
      <w:start w:val="1"/>
      <w:numFmt w:val="lowerRoman"/>
      <w:lvlText w:val="%6."/>
      <w:lvlJc w:val="right"/>
      <w:pPr>
        <w:ind w:left="5624" w:hanging="180"/>
      </w:pPr>
    </w:lvl>
    <w:lvl w:ilvl="6" w:tplc="0409000F" w:tentative="1">
      <w:start w:val="1"/>
      <w:numFmt w:val="decimal"/>
      <w:lvlText w:val="%7."/>
      <w:lvlJc w:val="left"/>
      <w:pPr>
        <w:ind w:left="6344" w:hanging="360"/>
      </w:pPr>
    </w:lvl>
    <w:lvl w:ilvl="7" w:tplc="04090019" w:tentative="1">
      <w:start w:val="1"/>
      <w:numFmt w:val="lowerLetter"/>
      <w:lvlText w:val="%8."/>
      <w:lvlJc w:val="left"/>
      <w:pPr>
        <w:ind w:left="7064" w:hanging="360"/>
      </w:pPr>
    </w:lvl>
    <w:lvl w:ilvl="8" w:tplc="0409001B" w:tentative="1">
      <w:start w:val="1"/>
      <w:numFmt w:val="lowerRoman"/>
      <w:lvlText w:val="%9."/>
      <w:lvlJc w:val="right"/>
      <w:pPr>
        <w:ind w:left="7784" w:hanging="180"/>
      </w:pPr>
    </w:lvl>
  </w:abstractNum>
  <w:abstractNum w:abstractNumId="5">
    <w:nsid w:val="05635CA7"/>
    <w:multiLevelType w:val="hybridMultilevel"/>
    <w:tmpl w:val="8CAE5F1A"/>
    <w:lvl w:ilvl="0" w:tplc="D4D46730">
      <w:start w:val="1"/>
      <w:numFmt w:val="lowerLetter"/>
      <w:pStyle w:val="Listabcsinglelinewide"/>
      <w:lvlText w:val="%1"/>
      <w:lvlJc w:val="left"/>
      <w:pPr>
        <w:tabs>
          <w:tab w:val="num" w:pos="1673"/>
        </w:tabs>
        <w:ind w:left="1673" w:hanging="369"/>
      </w:pPr>
      <w:rPr>
        <w:rFonts w:ascii="Arial" w:hAnsi="Arial" w:hint="default"/>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87822E5"/>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0CE7260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0D465E98"/>
    <w:multiLevelType w:val="hybridMultilevel"/>
    <w:tmpl w:val="D774F564"/>
    <w:lvl w:ilvl="0" w:tplc="DC3EF658">
      <w:start w:val="1"/>
      <w:numFmt w:val="decimal"/>
      <w:pStyle w:val="Listnumberdoublelinewide"/>
      <w:lvlText w:val="%1"/>
      <w:lvlJc w:val="left"/>
      <w:pPr>
        <w:tabs>
          <w:tab w:val="num" w:pos="1673"/>
        </w:tabs>
        <w:ind w:left="1673" w:hanging="369"/>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174B52FE"/>
    <w:multiLevelType w:val="multilevel"/>
    <w:tmpl w:val="1C149AA4"/>
    <w:lvl w:ilvl="0">
      <w:start w:val="1"/>
      <w:numFmt w:val="bullet"/>
      <w:lvlText w:val=""/>
      <w:lvlJc w:val="left"/>
      <w:pPr>
        <w:tabs>
          <w:tab w:val="num" w:pos="2914"/>
        </w:tabs>
        <w:ind w:left="2914" w:hanging="362"/>
      </w:pPr>
      <w:rPr>
        <w:rFonts w:ascii="Symbol" w:hAnsi="Symbol" w:cs="Times New Roman" w:hint="default"/>
        <w:b w:val="0"/>
        <w:i w:val="0"/>
        <w:sz w:val="22"/>
        <w:szCs w:val="22"/>
      </w:rPr>
    </w:lvl>
    <w:lvl w:ilvl="1">
      <w:start w:val="1"/>
      <w:numFmt w:val="bullet"/>
      <w:lvlText w:val="-"/>
      <w:lvlJc w:val="left"/>
      <w:pPr>
        <w:tabs>
          <w:tab w:val="num" w:pos="3274"/>
        </w:tabs>
        <w:ind w:left="3255" w:hanging="341"/>
      </w:pPr>
      <w:rPr>
        <w:rFonts w:hint="default"/>
        <w:u w:val="none"/>
      </w:rPr>
    </w:lvl>
    <w:lvl w:ilvl="2">
      <w:start w:val="1"/>
      <w:numFmt w:val="bullet"/>
      <w:lvlText w:val=""/>
      <w:lvlJc w:val="left"/>
      <w:pPr>
        <w:tabs>
          <w:tab w:val="num" w:pos="3615"/>
        </w:tabs>
        <w:ind w:left="3595" w:hanging="340"/>
      </w:pPr>
      <w:rPr>
        <w:rFonts w:ascii="Symbol" w:hAnsi="Symbol" w:hint="default"/>
        <w:sz w:val="16"/>
        <w:u w:val="none"/>
      </w:rPr>
    </w:lvl>
    <w:lvl w:ilvl="3">
      <w:start w:val="1"/>
      <w:numFmt w:val="bullet"/>
      <w:lvlText w:val="-"/>
      <w:lvlJc w:val="left"/>
      <w:pPr>
        <w:tabs>
          <w:tab w:val="num" w:pos="3983"/>
        </w:tabs>
        <w:ind w:left="3963" w:hanging="340"/>
      </w:pPr>
      <w:rPr>
        <w:rFonts w:ascii="PMingLiU" w:eastAsia="PMingLiU" w:hint="eastAsia"/>
        <w:b w:val="0"/>
        <w:i w:val="0"/>
        <w:sz w:val="18"/>
        <w:u w:val="none"/>
      </w:rPr>
    </w:lvl>
    <w:lvl w:ilvl="4">
      <w:start w:val="1"/>
      <w:numFmt w:val="bullet"/>
      <w:lvlText w:val="&gt;"/>
      <w:lvlJc w:val="left"/>
      <w:pPr>
        <w:tabs>
          <w:tab w:val="num" w:pos="4366"/>
        </w:tabs>
        <w:ind w:left="4366" w:hanging="397"/>
      </w:pPr>
      <w:rPr>
        <w:rFonts w:ascii="MS PGothic" w:eastAsia="MS PGothic" w:hAnsi="MS PGothic" w:cs="Times New Roman" w:hint="eastAsia"/>
      </w:rPr>
    </w:lvl>
    <w:lvl w:ilvl="5">
      <w:start w:val="1"/>
      <w:numFmt w:val="decimal"/>
      <w:lvlText w:val="%1.%2.%3.%4.%5.%6"/>
      <w:lvlJc w:val="left"/>
      <w:pPr>
        <w:tabs>
          <w:tab w:val="num" w:pos="3005"/>
        </w:tabs>
        <w:ind w:left="3005" w:firstLine="0"/>
      </w:pPr>
      <w:rPr>
        <w:rFonts w:hint="default"/>
      </w:rPr>
    </w:lvl>
    <w:lvl w:ilvl="6">
      <w:start w:val="1"/>
      <w:numFmt w:val="decimal"/>
      <w:lvlText w:val="%1.%2.%3.%4.%5.%6.%7"/>
      <w:lvlJc w:val="left"/>
      <w:pPr>
        <w:tabs>
          <w:tab w:val="num" w:pos="3005"/>
        </w:tabs>
        <w:ind w:left="3005" w:firstLine="0"/>
      </w:pPr>
      <w:rPr>
        <w:rFonts w:hint="default"/>
      </w:rPr>
    </w:lvl>
    <w:lvl w:ilvl="7">
      <w:start w:val="1"/>
      <w:numFmt w:val="decimal"/>
      <w:lvlText w:val="%1.%2.%3.%4.%5.%6.%7.%8"/>
      <w:lvlJc w:val="left"/>
      <w:pPr>
        <w:tabs>
          <w:tab w:val="num" w:pos="3005"/>
        </w:tabs>
        <w:ind w:left="3005" w:firstLine="0"/>
      </w:pPr>
      <w:rPr>
        <w:rFonts w:hint="default"/>
      </w:rPr>
    </w:lvl>
    <w:lvl w:ilvl="8">
      <w:start w:val="1"/>
      <w:numFmt w:val="decimal"/>
      <w:lvlText w:val="%1.%2.%3.%4.%5.%6.%7.%8.%9"/>
      <w:lvlJc w:val="left"/>
      <w:pPr>
        <w:tabs>
          <w:tab w:val="num" w:pos="3005"/>
        </w:tabs>
        <w:ind w:left="3005" w:firstLine="0"/>
      </w:pPr>
      <w:rPr>
        <w:rFonts w:hint="default"/>
      </w:rPr>
    </w:lvl>
  </w:abstractNum>
  <w:abstractNum w:abstractNumId="10">
    <w:nsid w:val="17BE0E62"/>
    <w:multiLevelType w:val="multilevel"/>
    <w:tmpl w:val="28A22B74"/>
    <w:lvl w:ilvl="0">
      <w:start w:val="1"/>
      <w:numFmt w:val="bullet"/>
      <w:pStyle w:val="ListBullet2wide"/>
      <w:lvlText w:val=""/>
      <w:lvlJc w:val="left"/>
      <w:pPr>
        <w:tabs>
          <w:tab w:val="num" w:pos="1666"/>
        </w:tabs>
        <w:ind w:left="1666" w:hanging="362"/>
      </w:pPr>
      <w:rPr>
        <w:rFonts w:ascii="Symbol" w:hAnsi="Symbol" w:cs="Times New Roman" w:hint="default"/>
        <w:b w:val="0"/>
        <w:i w:val="0"/>
        <w:sz w:val="22"/>
        <w:szCs w:val="22"/>
      </w:rPr>
    </w:lvl>
    <w:lvl w:ilvl="1">
      <w:start w:val="1"/>
      <w:numFmt w:val="bullet"/>
      <w:lvlText w:val="-"/>
      <w:lvlJc w:val="left"/>
      <w:pPr>
        <w:tabs>
          <w:tab w:val="num" w:pos="2026"/>
        </w:tabs>
        <w:ind w:left="2007" w:hanging="341"/>
      </w:pPr>
      <w:rPr>
        <w:rFonts w:hint="default"/>
        <w:u w:val="none"/>
      </w:rPr>
    </w:lvl>
    <w:lvl w:ilvl="2">
      <w:start w:val="1"/>
      <w:numFmt w:val="bullet"/>
      <w:lvlText w:val=""/>
      <w:lvlJc w:val="left"/>
      <w:pPr>
        <w:tabs>
          <w:tab w:val="num" w:pos="2367"/>
        </w:tabs>
        <w:ind w:left="2347" w:hanging="340"/>
      </w:pPr>
      <w:rPr>
        <w:rFonts w:ascii="Symbol" w:hAnsi="Symbol" w:hint="default"/>
        <w:sz w:val="16"/>
        <w:u w:val="none"/>
      </w:rPr>
    </w:lvl>
    <w:lvl w:ilvl="3">
      <w:start w:val="1"/>
      <w:numFmt w:val="bullet"/>
      <w:lvlText w:val="-"/>
      <w:lvlJc w:val="left"/>
      <w:pPr>
        <w:tabs>
          <w:tab w:val="num" w:pos="2736"/>
        </w:tabs>
        <w:ind w:left="2716" w:hanging="340"/>
      </w:pPr>
      <w:rPr>
        <w:rFonts w:ascii="PMingLiU" w:eastAsia="PMingLiU" w:hint="eastAsia"/>
        <w:b w:val="0"/>
        <w:i w:val="0"/>
        <w:sz w:val="16"/>
        <w:u w:val="none"/>
      </w:rPr>
    </w:lvl>
    <w:lvl w:ilvl="4">
      <w:start w:val="1"/>
      <w:numFmt w:val="bullet"/>
      <w:lvlText w:val="&gt;"/>
      <w:lvlJc w:val="left"/>
      <w:pPr>
        <w:tabs>
          <w:tab w:val="num" w:pos="3084"/>
        </w:tabs>
        <w:ind w:left="3084" w:hanging="368"/>
      </w:pPr>
      <w:rPr>
        <w:rFonts w:ascii="Times New Roman" w:hAnsi="Times New Roman" w:cs="Times New Roman" w:hint="default"/>
      </w:rPr>
    </w:lvl>
    <w:lvl w:ilvl="5">
      <w:start w:val="1"/>
      <w:numFmt w:val="decimal"/>
      <w:lvlText w:val="%1.%2.%3.%4.%5.%6"/>
      <w:lvlJc w:val="left"/>
      <w:pPr>
        <w:tabs>
          <w:tab w:val="num" w:pos="1757"/>
        </w:tabs>
        <w:ind w:left="1757" w:firstLine="0"/>
      </w:pPr>
      <w:rPr>
        <w:rFonts w:hint="default"/>
      </w:rPr>
    </w:lvl>
    <w:lvl w:ilvl="6">
      <w:start w:val="1"/>
      <w:numFmt w:val="decimal"/>
      <w:lvlText w:val="%1.%2.%3.%4.%5.%6.%7"/>
      <w:lvlJc w:val="left"/>
      <w:pPr>
        <w:tabs>
          <w:tab w:val="num" w:pos="1757"/>
        </w:tabs>
        <w:ind w:left="1757" w:firstLine="0"/>
      </w:pPr>
      <w:rPr>
        <w:rFonts w:hint="default"/>
      </w:rPr>
    </w:lvl>
    <w:lvl w:ilvl="7">
      <w:start w:val="1"/>
      <w:numFmt w:val="decimal"/>
      <w:lvlText w:val="%1.%2.%3.%4.%5.%6.%7.%8"/>
      <w:lvlJc w:val="left"/>
      <w:pPr>
        <w:tabs>
          <w:tab w:val="num" w:pos="1757"/>
        </w:tabs>
        <w:ind w:left="1757" w:firstLine="0"/>
      </w:pPr>
      <w:rPr>
        <w:rFonts w:hint="default"/>
      </w:rPr>
    </w:lvl>
    <w:lvl w:ilvl="8">
      <w:start w:val="1"/>
      <w:numFmt w:val="decimal"/>
      <w:lvlText w:val="%1.%2.%3.%4.%5.%6.%7.%8.%9"/>
      <w:lvlJc w:val="left"/>
      <w:pPr>
        <w:tabs>
          <w:tab w:val="num" w:pos="1757"/>
        </w:tabs>
        <w:ind w:left="1757" w:firstLine="0"/>
      </w:pPr>
      <w:rPr>
        <w:rFonts w:hint="default"/>
      </w:rPr>
    </w:lvl>
  </w:abstractNum>
  <w:abstractNum w:abstractNumId="11">
    <w:nsid w:val="203F536C"/>
    <w:multiLevelType w:val="multilevel"/>
    <w:tmpl w:val="0A3880A0"/>
    <w:lvl w:ilvl="0">
      <w:start w:val="1"/>
      <w:numFmt w:val="bullet"/>
      <w:lvlText w:val=""/>
      <w:lvlJc w:val="left"/>
      <w:pPr>
        <w:tabs>
          <w:tab w:val="num" w:pos="2914"/>
        </w:tabs>
        <w:ind w:left="2914" w:hanging="362"/>
      </w:pPr>
      <w:rPr>
        <w:rFonts w:ascii="Symbol" w:hAnsi="Symbol" w:cs="Times New Roman" w:hint="default"/>
        <w:b w:val="0"/>
        <w:i w:val="0"/>
        <w:sz w:val="22"/>
        <w:szCs w:val="22"/>
      </w:rPr>
    </w:lvl>
    <w:lvl w:ilvl="1">
      <w:start w:val="1"/>
      <w:numFmt w:val="bullet"/>
      <w:lvlText w:val="-"/>
      <w:lvlJc w:val="left"/>
      <w:pPr>
        <w:tabs>
          <w:tab w:val="num" w:pos="3274"/>
        </w:tabs>
        <w:ind w:left="3255" w:hanging="341"/>
      </w:pPr>
      <w:rPr>
        <w:rFonts w:hint="default"/>
        <w:u w:val="none"/>
      </w:rPr>
    </w:lvl>
    <w:lvl w:ilvl="2">
      <w:start w:val="1"/>
      <w:numFmt w:val="bullet"/>
      <w:lvlText w:val=""/>
      <w:lvlJc w:val="left"/>
      <w:pPr>
        <w:tabs>
          <w:tab w:val="num" w:pos="3615"/>
        </w:tabs>
        <w:ind w:left="3595" w:hanging="340"/>
      </w:pPr>
      <w:rPr>
        <w:rFonts w:ascii="Symbol" w:hAnsi="Symbol" w:hint="default"/>
        <w:sz w:val="16"/>
        <w:u w:val="none"/>
      </w:rPr>
    </w:lvl>
    <w:lvl w:ilvl="3">
      <w:start w:val="1"/>
      <w:numFmt w:val="bullet"/>
      <w:lvlText w:val="-"/>
      <w:lvlJc w:val="left"/>
      <w:pPr>
        <w:tabs>
          <w:tab w:val="num" w:pos="3983"/>
        </w:tabs>
        <w:ind w:left="3963" w:hanging="340"/>
      </w:pPr>
      <w:rPr>
        <w:rFonts w:ascii="PMingLiU" w:eastAsia="PMingLiU" w:hint="eastAsia"/>
        <w:b w:val="0"/>
        <w:i w:val="0"/>
        <w:sz w:val="16"/>
        <w:u w:val="none"/>
      </w:rPr>
    </w:lvl>
    <w:lvl w:ilvl="4">
      <w:start w:val="1"/>
      <w:numFmt w:val="bullet"/>
      <w:lvlText w:val="&gt;"/>
      <w:lvlJc w:val="left"/>
      <w:pPr>
        <w:tabs>
          <w:tab w:val="num" w:pos="4366"/>
        </w:tabs>
        <w:ind w:left="4366" w:hanging="397"/>
      </w:pPr>
      <w:rPr>
        <w:rFonts w:ascii="Times New Roman" w:hAnsi="Times New Roman" w:cs="Times New Roman" w:hint="default"/>
      </w:rPr>
    </w:lvl>
    <w:lvl w:ilvl="5">
      <w:start w:val="1"/>
      <w:numFmt w:val="decimal"/>
      <w:lvlText w:val="%1.%2.%3.%4.%5.%6"/>
      <w:lvlJc w:val="left"/>
      <w:pPr>
        <w:tabs>
          <w:tab w:val="num" w:pos="3005"/>
        </w:tabs>
        <w:ind w:left="3005" w:firstLine="0"/>
      </w:pPr>
      <w:rPr>
        <w:rFonts w:hint="default"/>
      </w:rPr>
    </w:lvl>
    <w:lvl w:ilvl="6">
      <w:start w:val="1"/>
      <w:numFmt w:val="decimal"/>
      <w:lvlText w:val="%1.%2.%3.%4.%5.%6.%7"/>
      <w:lvlJc w:val="left"/>
      <w:pPr>
        <w:tabs>
          <w:tab w:val="num" w:pos="3005"/>
        </w:tabs>
        <w:ind w:left="3005" w:firstLine="0"/>
      </w:pPr>
      <w:rPr>
        <w:rFonts w:hint="default"/>
      </w:rPr>
    </w:lvl>
    <w:lvl w:ilvl="7">
      <w:start w:val="1"/>
      <w:numFmt w:val="decimal"/>
      <w:lvlText w:val="%1.%2.%3.%4.%5.%6.%7.%8"/>
      <w:lvlJc w:val="left"/>
      <w:pPr>
        <w:tabs>
          <w:tab w:val="num" w:pos="3005"/>
        </w:tabs>
        <w:ind w:left="3005" w:firstLine="0"/>
      </w:pPr>
      <w:rPr>
        <w:rFonts w:hint="default"/>
      </w:rPr>
    </w:lvl>
    <w:lvl w:ilvl="8">
      <w:start w:val="1"/>
      <w:numFmt w:val="decimal"/>
      <w:lvlText w:val="%1.%2.%3.%4.%5.%6.%7.%8.%9"/>
      <w:lvlJc w:val="left"/>
      <w:pPr>
        <w:tabs>
          <w:tab w:val="num" w:pos="3005"/>
        </w:tabs>
        <w:ind w:left="3005" w:firstLine="0"/>
      </w:pPr>
      <w:rPr>
        <w:rFonts w:hint="default"/>
      </w:rPr>
    </w:lvl>
  </w:abstractNum>
  <w:abstractNum w:abstractNumId="12">
    <w:nsid w:val="260E3179"/>
    <w:multiLevelType w:val="multilevel"/>
    <w:tmpl w:val="4CC24214"/>
    <w:lvl w:ilvl="0">
      <w:start w:val="1"/>
      <w:numFmt w:val="decimal"/>
      <w:pStyle w:val="20"/>
      <w:lvlText w:val="%1"/>
      <w:lvlJc w:val="left"/>
      <w:pPr>
        <w:tabs>
          <w:tab w:val="num" w:pos="1673"/>
        </w:tabs>
        <w:ind w:left="1673" w:hanging="369"/>
      </w:pPr>
      <w:rPr>
        <w:rFonts w:hint="default"/>
      </w:rPr>
    </w:lvl>
    <w:lvl w:ilvl="1">
      <w:start w:val="1"/>
      <w:numFmt w:val="decimal"/>
      <w:lvlText w:val="%1.%2"/>
      <w:lvlJc w:val="left"/>
      <w:pPr>
        <w:tabs>
          <w:tab w:val="num" w:pos="2240"/>
        </w:tabs>
        <w:ind w:left="2240" w:hanging="567"/>
      </w:pPr>
      <w:rPr>
        <w:rFonts w:hint="default"/>
      </w:rPr>
    </w:lvl>
    <w:lvl w:ilvl="2">
      <w:start w:val="1"/>
      <w:numFmt w:val="decimal"/>
      <w:lvlText w:val="%1.%2.%3"/>
      <w:lvlJc w:val="left"/>
      <w:pPr>
        <w:tabs>
          <w:tab w:val="num" w:pos="2920"/>
        </w:tabs>
        <w:ind w:left="2920" w:hanging="680"/>
      </w:pPr>
      <w:rPr>
        <w:rFonts w:hint="default"/>
      </w:rPr>
    </w:lvl>
    <w:lvl w:ilvl="3">
      <w:start w:val="1"/>
      <w:numFmt w:val="decimal"/>
      <w:lvlText w:val="%1.%2.%3.%4"/>
      <w:lvlJc w:val="left"/>
      <w:pPr>
        <w:tabs>
          <w:tab w:val="num" w:pos="3799"/>
        </w:tabs>
        <w:ind w:left="3799" w:hanging="879"/>
      </w:pPr>
      <w:rPr>
        <w:rFonts w:hint="default"/>
      </w:rPr>
    </w:lvl>
    <w:lvl w:ilvl="4">
      <w:start w:val="1"/>
      <w:numFmt w:val="decimal"/>
      <w:lvlText w:val="%1.%2.%3.%4.%5."/>
      <w:lvlJc w:val="left"/>
      <w:pPr>
        <w:tabs>
          <w:tab w:val="num" w:pos="-8423"/>
        </w:tabs>
        <w:ind w:left="-8713" w:hanging="788"/>
      </w:pPr>
      <w:rPr>
        <w:rFonts w:hint="default"/>
      </w:rPr>
    </w:lvl>
    <w:lvl w:ilvl="5">
      <w:start w:val="1"/>
      <w:numFmt w:val="decimal"/>
      <w:lvlText w:val="%1.%2.%3.%4.%5.%6."/>
      <w:lvlJc w:val="left"/>
      <w:pPr>
        <w:tabs>
          <w:tab w:val="num" w:pos="-7703"/>
        </w:tabs>
        <w:ind w:left="-8208" w:hanging="935"/>
      </w:pPr>
      <w:rPr>
        <w:rFonts w:hint="default"/>
      </w:rPr>
    </w:lvl>
    <w:lvl w:ilvl="6">
      <w:numFmt w:val="none"/>
      <w:lvlText w:val=""/>
      <w:lvlJc w:val="left"/>
      <w:pPr>
        <w:tabs>
          <w:tab w:val="num" w:pos="360"/>
        </w:tabs>
      </w:pPr>
    </w:lvl>
    <w:lvl w:ilvl="7">
      <w:start w:val="1"/>
      <w:numFmt w:val="decimal"/>
      <w:lvlText w:val="%1.%2.%3.%4.%5.%6.%7.%8."/>
      <w:lvlJc w:val="left"/>
      <w:pPr>
        <w:tabs>
          <w:tab w:val="num" w:pos="-6621"/>
        </w:tabs>
        <w:ind w:left="-7199" w:hanging="1224"/>
      </w:pPr>
      <w:rPr>
        <w:rFonts w:hint="default"/>
      </w:rPr>
    </w:lvl>
    <w:lvl w:ilvl="8">
      <w:start w:val="1"/>
      <w:numFmt w:val="decimal"/>
      <w:lvlText w:val="%1.%2.%3.%4.%5.%6.%7.%8.%9."/>
      <w:lvlJc w:val="left"/>
      <w:pPr>
        <w:tabs>
          <w:tab w:val="num" w:pos="-6263"/>
        </w:tabs>
        <w:ind w:left="-6621" w:hanging="1440"/>
      </w:pPr>
      <w:rPr>
        <w:rFonts w:hint="default"/>
      </w:rPr>
    </w:lvl>
  </w:abstractNum>
  <w:abstractNum w:abstractNumId="13">
    <w:nsid w:val="264269B4"/>
    <w:multiLevelType w:val="hybridMultilevel"/>
    <w:tmpl w:val="19EA96F8"/>
    <w:lvl w:ilvl="0" w:tplc="0456A89E">
      <w:start w:val="1"/>
      <w:numFmt w:val="decimal"/>
      <w:lvlText w:val="[%1]"/>
      <w:lvlJc w:val="left"/>
      <w:pPr>
        <w:tabs>
          <w:tab w:val="num" w:pos="3289"/>
        </w:tabs>
        <w:ind w:left="3289" w:hanging="737"/>
      </w:pPr>
      <w:rPr>
        <w:rFonts w:hint="default"/>
      </w:rPr>
    </w:lvl>
    <w:lvl w:ilvl="1" w:tplc="65BEC2F4" w:tentative="1">
      <w:start w:val="1"/>
      <w:numFmt w:val="lowerLetter"/>
      <w:lvlText w:val="%2."/>
      <w:lvlJc w:val="left"/>
      <w:pPr>
        <w:tabs>
          <w:tab w:val="num" w:pos="1440"/>
        </w:tabs>
        <w:ind w:left="1440" w:hanging="360"/>
      </w:pPr>
    </w:lvl>
    <w:lvl w:ilvl="2" w:tplc="807A2B8E" w:tentative="1">
      <w:start w:val="1"/>
      <w:numFmt w:val="lowerRoman"/>
      <w:lvlText w:val="%3."/>
      <w:lvlJc w:val="right"/>
      <w:pPr>
        <w:tabs>
          <w:tab w:val="num" w:pos="2160"/>
        </w:tabs>
        <w:ind w:left="2160" w:hanging="180"/>
      </w:pPr>
    </w:lvl>
    <w:lvl w:ilvl="3" w:tplc="5A44713A" w:tentative="1">
      <w:start w:val="1"/>
      <w:numFmt w:val="decimal"/>
      <w:lvlText w:val="%4."/>
      <w:lvlJc w:val="left"/>
      <w:pPr>
        <w:tabs>
          <w:tab w:val="num" w:pos="2880"/>
        </w:tabs>
        <w:ind w:left="2880" w:hanging="360"/>
      </w:pPr>
    </w:lvl>
    <w:lvl w:ilvl="4" w:tplc="3D543AD2" w:tentative="1">
      <w:start w:val="1"/>
      <w:numFmt w:val="lowerLetter"/>
      <w:lvlText w:val="%5."/>
      <w:lvlJc w:val="left"/>
      <w:pPr>
        <w:tabs>
          <w:tab w:val="num" w:pos="3600"/>
        </w:tabs>
        <w:ind w:left="3600" w:hanging="360"/>
      </w:pPr>
    </w:lvl>
    <w:lvl w:ilvl="5" w:tplc="1D4AE1FC" w:tentative="1">
      <w:start w:val="1"/>
      <w:numFmt w:val="lowerRoman"/>
      <w:lvlText w:val="%6."/>
      <w:lvlJc w:val="right"/>
      <w:pPr>
        <w:tabs>
          <w:tab w:val="num" w:pos="4320"/>
        </w:tabs>
        <w:ind w:left="4320" w:hanging="180"/>
      </w:pPr>
    </w:lvl>
    <w:lvl w:ilvl="6" w:tplc="35CE98F4" w:tentative="1">
      <w:start w:val="1"/>
      <w:numFmt w:val="decimal"/>
      <w:lvlText w:val="%7."/>
      <w:lvlJc w:val="left"/>
      <w:pPr>
        <w:tabs>
          <w:tab w:val="num" w:pos="5040"/>
        </w:tabs>
        <w:ind w:left="5040" w:hanging="360"/>
      </w:pPr>
    </w:lvl>
    <w:lvl w:ilvl="7" w:tplc="32F2E544" w:tentative="1">
      <w:start w:val="1"/>
      <w:numFmt w:val="lowerLetter"/>
      <w:lvlText w:val="%8."/>
      <w:lvlJc w:val="left"/>
      <w:pPr>
        <w:tabs>
          <w:tab w:val="num" w:pos="5760"/>
        </w:tabs>
        <w:ind w:left="5760" w:hanging="360"/>
      </w:pPr>
    </w:lvl>
    <w:lvl w:ilvl="8" w:tplc="17DCD360" w:tentative="1">
      <w:start w:val="1"/>
      <w:numFmt w:val="lowerRoman"/>
      <w:lvlText w:val="%9."/>
      <w:lvlJc w:val="right"/>
      <w:pPr>
        <w:tabs>
          <w:tab w:val="num" w:pos="6480"/>
        </w:tabs>
        <w:ind w:left="6480" w:hanging="180"/>
      </w:pPr>
    </w:lvl>
  </w:abstractNum>
  <w:abstractNum w:abstractNumId="14">
    <w:nsid w:val="31B06447"/>
    <w:multiLevelType w:val="hybridMultilevel"/>
    <w:tmpl w:val="74E29234"/>
    <w:lvl w:ilvl="0" w:tplc="3454CFA2">
      <w:start w:val="1"/>
      <w:numFmt w:val="decimal"/>
      <w:lvlText w:val="[R%1]"/>
      <w:lvlJc w:val="left"/>
      <w:pPr>
        <w:ind w:left="2024" w:hanging="360"/>
      </w:pPr>
      <w:rPr>
        <w:rFonts w:hint="default"/>
      </w:rPr>
    </w:lvl>
    <w:lvl w:ilvl="1" w:tplc="04090019" w:tentative="1">
      <w:start w:val="1"/>
      <w:numFmt w:val="lowerLetter"/>
      <w:lvlText w:val="%2."/>
      <w:lvlJc w:val="left"/>
      <w:pPr>
        <w:ind w:left="2744" w:hanging="360"/>
      </w:pPr>
    </w:lvl>
    <w:lvl w:ilvl="2" w:tplc="0409001B" w:tentative="1">
      <w:start w:val="1"/>
      <w:numFmt w:val="lowerRoman"/>
      <w:lvlText w:val="%3."/>
      <w:lvlJc w:val="right"/>
      <w:pPr>
        <w:ind w:left="3464" w:hanging="180"/>
      </w:pPr>
    </w:lvl>
    <w:lvl w:ilvl="3" w:tplc="0409000F" w:tentative="1">
      <w:start w:val="1"/>
      <w:numFmt w:val="decimal"/>
      <w:lvlText w:val="%4."/>
      <w:lvlJc w:val="left"/>
      <w:pPr>
        <w:ind w:left="4184" w:hanging="360"/>
      </w:pPr>
    </w:lvl>
    <w:lvl w:ilvl="4" w:tplc="04090019" w:tentative="1">
      <w:start w:val="1"/>
      <w:numFmt w:val="lowerLetter"/>
      <w:lvlText w:val="%5."/>
      <w:lvlJc w:val="left"/>
      <w:pPr>
        <w:ind w:left="4904" w:hanging="360"/>
      </w:pPr>
    </w:lvl>
    <w:lvl w:ilvl="5" w:tplc="0409001B" w:tentative="1">
      <w:start w:val="1"/>
      <w:numFmt w:val="lowerRoman"/>
      <w:lvlText w:val="%6."/>
      <w:lvlJc w:val="right"/>
      <w:pPr>
        <w:ind w:left="5624" w:hanging="180"/>
      </w:pPr>
    </w:lvl>
    <w:lvl w:ilvl="6" w:tplc="0409000F" w:tentative="1">
      <w:start w:val="1"/>
      <w:numFmt w:val="decimal"/>
      <w:lvlText w:val="%7."/>
      <w:lvlJc w:val="left"/>
      <w:pPr>
        <w:ind w:left="6344" w:hanging="360"/>
      </w:pPr>
    </w:lvl>
    <w:lvl w:ilvl="7" w:tplc="04090019" w:tentative="1">
      <w:start w:val="1"/>
      <w:numFmt w:val="lowerLetter"/>
      <w:lvlText w:val="%8."/>
      <w:lvlJc w:val="left"/>
      <w:pPr>
        <w:ind w:left="7064" w:hanging="360"/>
      </w:pPr>
    </w:lvl>
    <w:lvl w:ilvl="8" w:tplc="0409001B" w:tentative="1">
      <w:start w:val="1"/>
      <w:numFmt w:val="lowerRoman"/>
      <w:lvlText w:val="%9."/>
      <w:lvlJc w:val="right"/>
      <w:pPr>
        <w:ind w:left="7784" w:hanging="180"/>
      </w:pPr>
    </w:lvl>
  </w:abstractNum>
  <w:abstractNum w:abstractNumId="15">
    <w:nsid w:val="3C426C5B"/>
    <w:multiLevelType w:val="hybridMultilevel"/>
    <w:tmpl w:val="5CCEC948"/>
    <w:lvl w:ilvl="0" w:tplc="3454CFA2">
      <w:start w:val="1"/>
      <w:numFmt w:val="decimal"/>
      <w:lvlText w:val="[R%1]"/>
      <w:lvlJc w:val="left"/>
      <w:pPr>
        <w:ind w:left="2024" w:hanging="360"/>
      </w:pPr>
      <w:rPr>
        <w:rFonts w:hint="default"/>
      </w:rPr>
    </w:lvl>
    <w:lvl w:ilvl="1" w:tplc="04090019" w:tentative="1">
      <w:start w:val="1"/>
      <w:numFmt w:val="lowerLetter"/>
      <w:lvlText w:val="%2."/>
      <w:lvlJc w:val="left"/>
      <w:pPr>
        <w:ind w:left="2744" w:hanging="360"/>
      </w:pPr>
    </w:lvl>
    <w:lvl w:ilvl="2" w:tplc="0409001B" w:tentative="1">
      <w:start w:val="1"/>
      <w:numFmt w:val="lowerRoman"/>
      <w:lvlText w:val="%3."/>
      <w:lvlJc w:val="right"/>
      <w:pPr>
        <w:ind w:left="3464" w:hanging="180"/>
      </w:pPr>
    </w:lvl>
    <w:lvl w:ilvl="3" w:tplc="0409000F" w:tentative="1">
      <w:start w:val="1"/>
      <w:numFmt w:val="decimal"/>
      <w:lvlText w:val="%4."/>
      <w:lvlJc w:val="left"/>
      <w:pPr>
        <w:ind w:left="4184" w:hanging="360"/>
      </w:pPr>
    </w:lvl>
    <w:lvl w:ilvl="4" w:tplc="04090019" w:tentative="1">
      <w:start w:val="1"/>
      <w:numFmt w:val="lowerLetter"/>
      <w:lvlText w:val="%5."/>
      <w:lvlJc w:val="left"/>
      <w:pPr>
        <w:ind w:left="4904" w:hanging="360"/>
      </w:pPr>
    </w:lvl>
    <w:lvl w:ilvl="5" w:tplc="0409001B" w:tentative="1">
      <w:start w:val="1"/>
      <w:numFmt w:val="lowerRoman"/>
      <w:lvlText w:val="%6."/>
      <w:lvlJc w:val="right"/>
      <w:pPr>
        <w:ind w:left="5624" w:hanging="180"/>
      </w:pPr>
    </w:lvl>
    <w:lvl w:ilvl="6" w:tplc="0409000F" w:tentative="1">
      <w:start w:val="1"/>
      <w:numFmt w:val="decimal"/>
      <w:lvlText w:val="%7."/>
      <w:lvlJc w:val="left"/>
      <w:pPr>
        <w:ind w:left="6344" w:hanging="360"/>
      </w:pPr>
    </w:lvl>
    <w:lvl w:ilvl="7" w:tplc="04090019" w:tentative="1">
      <w:start w:val="1"/>
      <w:numFmt w:val="lowerLetter"/>
      <w:lvlText w:val="%8."/>
      <w:lvlJc w:val="left"/>
      <w:pPr>
        <w:ind w:left="7064" w:hanging="360"/>
      </w:pPr>
    </w:lvl>
    <w:lvl w:ilvl="8" w:tplc="0409001B" w:tentative="1">
      <w:start w:val="1"/>
      <w:numFmt w:val="lowerRoman"/>
      <w:lvlText w:val="%9."/>
      <w:lvlJc w:val="right"/>
      <w:pPr>
        <w:ind w:left="7784" w:hanging="180"/>
      </w:pPr>
    </w:lvl>
  </w:abstractNum>
  <w:abstractNum w:abstractNumId="16">
    <w:nsid w:val="3C665B69"/>
    <w:multiLevelType w:val="hybridMultilevel"/>
    <w:tmpl w:val="0DDAD44C"/>
    <w:lvl w:ilvl="0" w:tplc="23141844">
      <w:start w:val="1"/>
      <w:numFmt w:val="decimal"/>
      <w:pStyle w:val="Listnumbersinglelinewide"/>
      <w:lvlText w:val="%1"/>
      <w:lvlJc w:val="left"/>
      <w:pPr>
        <w:tabs>
          <w:tab w:val="num" w:pos="1673"/>
        </w:tabs>
        <w:ind w:left="1673" w:hanging="369"/>
      </w:pPr>
      <w:rPr>
        <w:rFonts w:hint="default"/>
      </w:rPr>
    </w:lvl>
    <w:lvl w:ilvl="1" w:tplc="6F0C7738" w:tentative="1">
      <w:start w:val="1"/>
      <w:numFmt w:val="lowerLetter"/>
      <w:lvlText w:val="%2."/>
      <w:lvlJc w:val="left"/>
      <w:pPr>
        <w:tabs>
          <w:tab w:val="num" w:pos="1440"/>
        </w:tabs>
        <w:ind w:left="1440" w:hanging="360"/>
      </w:pPr>
    </w:lvl>
    <w:lvl w:ilvl="2" w:tplc="1152F8D8" w:tentative="1">
      <w:start w:val="1"/>
      <w:numFmt w:val="lowerRoman"/>
      <w:lvlText w:val="%3."/>
      <w:lvlJc w:val="right"/>
      <w:pPr>
        <w:tabs>
          <w:tab w:val="num" w:pos="2160"/>
        </w:tabs>
        <w:ind w:left="2160" w:hanging="180"/>
      </w:pPr>
    </w:lvl>
    <w:lvl w:ilvl="3" w:tplc="0C8CCC6C" w:tentative="1">
      <w:start w:val="1"/>
      <w:numFmt w:val="decimal"/>
      <w:lvlText w:val="%4."/>
      <w:lvlJc w:val="left"/>
      <w:pPr>
        <w:tabs>
          <w:tab w:val="num" w:pos="2880"/>
        </w:tabs>
        <w:ind w:left="2880" w:hanging="360"/>
      </w:pPr>
    </w:lvl>
    <w:lvl w:ilvl="4" w:tplc="F1341ADE" w:tentative="1">
      <w:start w:val="1"/>
      <w:numFmt w:val="lowerLetter"/>
      <w:lvlText w:val="%5."/>
      <w:lvlJc w:val="left"/>
      <w:pPr>
        <w:tabs>
          <w:tab w:val="num" w:pos="3600"/>
        </w:tabs>
        <w:ind w:left="3600" w:hanging="360"/>
      </w:pPr>
    </w:lvl>
    <w:lvl w:ilvl="5" w:tplc="16529366" w:tentative="1">
      <w:start w:val="1"/>
      <w:numFmt w:val="lowerRoman"/>
      <w:lvlText w:val="%6."/>
      <w:lvlJc w:val="right"/>
      <w:pPr>
        <w:tabs>
          <w:tab w:val="num" w:pos="4320"/>
        </w:tabs>
        <w:ind w:left="4320" w:hanging="180"/>
      </w:pPr>
    </w:lvl>
    <w:lvl w:ilvl="6" w:tplc="4E544764" w:tentative="1">
      <w:start w:val="1"/>
      <w:numFmt w:val="decimal"/>
      <w:lvlText w:val="%7."/>
      <w:lvlJc w:val="left"/>
      <w:pPr>
        <w:tabs>
          <w:tab w:val="num" w:pos="5040"/>
        </w:tabs>
        <w:ind w:left="5040" w:hanging="360"/>
      </w:pPr>
    </w:lvl>
    <w:lvl w:ilvl="7" w:tplc="195C2F58" w:tentative="1">
      <w:start w:val="1"/>
      <w:numFmt w:val="lowerLetter"/>
      <w:lvlText w:val="%8."/>
      <w:lvlJc w:val="left"/>
      <w:pPr>
        <w:tabs>
          <w:tab w:val="num" w:pos="5760"/>
        </w:tabs>
        <w:ind w:left="5760" w:hanging="360"/>
      </w:pPr>
    </w:lvl>
    <w:lvl w:ilvl="8" w:tplc="92182BE6" w:tentative="1">
      <w:start w:val="1"/>
      <w:numFmt w:val="lowerRoman"/>
      <w:lvlText w:val="%9."/>
      <w:lvlJc w:val="right"/>
      <w:pPr>
        <w:tabs>
          <w:tab w:val="num" w:pos="6480"/>
        </w:tabs>
        <w:ind w:left="6480" w:hanging="180"/>
      </w:pPr>
    </w:lvl>
  </w:abstractNum>
  <w:abstractNum w:abstractNumId="17">
    <w:nsid w:val="3F8338EA"/>
    <w:multiLevelType w:val="hybridMultilevel"/>
    <w:tmpl w:val="6DB67FAC"/>
    <w:lvl w:ilvl="0" w:tplc="247E5D0E">
      <w:start w:val="1"/>
      <w:numFmt w:val="decimal"/>
      <w:lvlText w:val="%1"/>
      <w:lvlJc w:val="left"/>
      <w:pPr>
        <w:tabs>
          <w:tab w:val="num" w:pos="2920"/>
        </w:tabs>
        <w:ind w:left="2920" w:hanging="368"/>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52675FD"/>
    <w:multiLevelType w:val="hybridMultilevel"/>
    <w:tmpl w:val="87D812BA"/>
    <w:lvl w:ilvl="0" w:tplc="5A7EF682">
      <w:start w:val="1"/>
      <w:numFmt w:val="lowerLetter"/>
      <w:pStyle w:val="Listabcdoublelinewide"/>
      <w:lvlText w:val="%1"/>
      <w:lvlJc w:val="left"/>
      <w:pPr>
        <w:tabs>
          <w:tab w:val="num" w:pos="1673"/>
        </w:tabs>
        <w:ind w:left="1673" w:hanging="369"/>
      </w:pPr>
      <w:rPr>
        <w:rFonts w:ascii="Arial" w:hAnsi="Arial" w:hint="default"/>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46D87D36"/>
    <w:multiLevelType w:val="multilevel"/>
    <w:tmpl w:val="B48A843C"/>
    <w:lvl w:ilvl="0">
      <w:start w:val="1"/>
      <w:numFmt w:val="bullet"/>
      <w:pStyle w:val="ListBulletwide"/>
      <w:lvlText w:val=""/>
      <w:lvlJc w:val="left"/>
      <w:pPr>
        <w:tabs>
          <w:tab w:val="num" w:pos="1666"/>
        </w:tabs>
        <w:ind w:left="1666" w:hanging="362"/>
      </w:pPr>
      <w:rPr>
        <w:rFonts w:ascii="Symbol" w:hAnsi="Symbol" w:cs="Times New Roman" w:hint="default"/>
        <w:b w:val="0"/>
        <w:i w:val="0"/>
        <w:sz w:val="22"/>
        <w:szCs w:val="22"/>
      </w:rPr>
    </w:lvl>
    <w:lvl w:ilvl="1">
      <w:start w:val="1"/>
      <w:numFmt w:val="bullet"/>
      <w:lvlText w:val="-"/>
      <w:lvlJc w:val="left"/>
      <w:pPr>
        <w:tabs>
          <w:tab w:val="num" w:pos="2026"/>
        </w:tabs>
        <w:ind w:left="2007" w:hanging="341"/>
      </w:pPr>
      <w:rPr>
        <w:rFonts w:hint="default"/>
        <w:u w:val="none"/>
      </w:rPr>
    </w:lvl>
    <w:lvl w:ilvl="2">
      <w:start w:val="1"/>
      <w:numFmt w:val="bullet"/>
      <w:lvlText w:val=""/>
      <w:lvlJc w:val="left"/>
      <w:pPr>
        <w:tabs>
          <w:tab w:val="num" w:pos="2367"/>
        </w:tabs>
        <w:ind w:left="2347" w:hanging="340"/>
      </w:pPr>
      <w:rPr>
        <w:rFonts w:ascii="Symbol" w:hAnsi="Symbol" w:hint="default"/>
        <w:sz w:val="16"/>
        <w:u w:val="none"/>
      </w:rPr>
    </w:lvl>
    <w:lvl w:ilvl="3">
      <w:start w:val="1"/>
      <w:numFmt w:val="bullet"/>
      <w:lvlText w:val="-"/>
      <w:lvlJc w:val="left"/>
      <w:pPr>
        <w:tabs>
          <w:tab w:val="num" w:pos="2736"/>
        </w:tabs>
        <w:ind w:left="2716" w:hanging="340"/>
      </w:pPr>
      <w:rPr>
        <w:rFonts w:hint="default"/>
        <w:b w:val="0"/>
        <w:i w:val="0"/>
        <w:sz w:val="16"/>
        <w:u w:val="none"/>
      </w:rPr>
    </w:lvl>
    <w:lvl w:ilvl="4">
      <w:start w:val="1"/>
      <w:numFmt w:val="bullet"/>
      <w:lvlText w:val="&gt;"/>
      <w:lvlJc w:val="left"/>
      <w:pPr>
        <w:tabs>
          <w:tab w:val="num" w:pos="3084"/>
        </w:tabs>
        <w:ind w:left="3084" w:hanging="368"/>
      </w:pPr>
      <w:rPr>
        <w:rFonts w:ascii="Times New Roman" w:hAnsi="Times New Roman" w:cs="Times New Roman" w:hint="default"/>
      </w:rPr>
    </w:lvl>
    <w:lvl w:ilvl="5">
      <w:start w:val="1"/>
      <w:numFmt w:val="decimal"/>
      <w:lvlText w:val="%1.%2.%3.%4.%5.%6"/>
      <w:lvlJc w:val="left"/>
      <w:pPr>
        <w:tabs>
          <w:tab w:val="num" w:pos="1757"/>
        </w:tabs>
        <w:ind w:left="1757" w:firstLine="0"/>
      </w:pPr>
      <w:rPr>
        <w:rFonts w:hint="default"/>
      </w:rPr>
    </w:lvl>
    <w:lvl w:ilvl="6">
      <w:start w:val="1"/>
      <w:numFmt w:val="decimal"/>
      <w:lvlText w:val="%1.%2.%3.%4.%5.%6.%7"/>
      <w:lvlJc w:val="left"/>
      <w:pPr>
        <w:tabs>
          <w:tab w:val="num" w:pos="1757"/>
        </w:tabs>
        <w:ind w:left="1757" w:firstLine="0"/>
      </w:pPr>
      <w:rPr>
        <w:rFonts w:hint="default"/>
      </w:rPr>
    </w:lvl>
    <w:lvl w:ilvl="7">
      <w:start w:val="1"/>
      <w:numFmt w:val="decimal"/>
      <w:lvlText w:val="%1.%2.%3.%4.%5.%6.%7.%8"/>
      <w:lvlJc w:val="left"/>
      <w:pPr>
        <w:tabs>
          <w:tab w:val="num" w:pos="1757"/>
        </w:tabs>
        <w:ind w:left="1757" w:firstLine="0"/>
      </w:pPr>
      <w:rPr>
        <w:rFonts w:hint="default"/>
      </w:rPr>
    </w:lvl>
    <w:lvl w:ilvl="8">
      <w:start w:val="1"/>
      <w:numFmt w:val="decimal"/>
      <w:lvlText w:val="%1.%2.%3.%4.%5.%6.%7.%8.%9"/>
      <w:lvlJc w:val="left"/>
      <w:pPr>
        <w:tabs>
          <w:tab w:val="num" w:pos="1757"/>
        </w:tabs>
        <w:ind w:left="1757" w:firstLine="0"/>
      </w:pPr>
      <w:rPr>
        <w:rFonts w:hint="default"/>
      </w:rPr>
    </w:lvl>
  </w:abstractNum>
  <w:abstractNum w:abstractNumId="20">
    <w:nsid w:val="4A4F0101"/>
    <w:multiLevelType w:val="hybridMultilevel"/>
    <w:tmpl w:val="62282DF0"/>
    <w:lvl w:ilvl="0" w:tplc="3454CFA2">
      <w:start w:val="1"/>
      <w:numFmt w:val="decimal"/>
      <w:lvlText w:val="[R%1]"/>
      <w:lvlJc w:val="left"/>
      <w:pPr>
        <w:ind w:left="2024" w:hanging="360"/>
      </w:pPr>
      <w:rPr>
        <w:rFonts w:hint="default"/>
      </w:rPr>
    </w:lvl>
    <w:lvl w:ilvl="1" w:tplc="04090019" w:tentative="1">
      <w:start w:val="1"/>
      <w:numFmt w:val="lowerLetter"/>
      <w:lvlText w:val="%2."/>
      <w:lvlJc w:val="left"/>
      <w:pPr>
        <w:ind w:left="2744" w:hanging="360"/>
      </w:pPr>
    </w:lvl>
    <w:lvl w:ilvl="2" w:tplc="0409001B" w:tentative="1">
      <w:start w:val="1"/>
      <w:numFmt w:val="lowerRoman"/>
      <w:lvlText w:val="%3."/>
      <w:lvlJc w:val="right"/>
      <w:pPr>
        <w:ind w:left="3464" w:hanging="180"/>
      </w:pPr>
    </w:lvl>
    <w:lvl w:ilvl="3" w:tplc="0409000F" w:tentative="1">
      <w:start w:val="1"/>
      <w:numFmt w:val="decimal"/>
      <w:lvlText w:val="%4."/>
      <w:lvlJc w:val="left"/>
      <w:pPr>
        <w:ind w:left="4184" w:hanging="360"/>
      </w:pPr>
    </w:lvl>
    <w:lvl w:ilvl="4" w:tplc="04090019" w:tentative="1">
      <w:start w:val="1"/>
      <w:numFmt w:val="lowerLetter"/>
      <w:lvlText w:val="%5."/>
      <w:lvlJc w:val="left"/>
      <w:pPr>
        <w:ind w:left="4904" w:hanging="360"/>
      </w:pPr>
    </w:lvl>
    <w:lvl w:ilvl="5" w:tplc="0409001B" w:tentative="1">
      <w:start w:val="1"/>
      <w:numFmt w:val="lowerRoman"/>
      <w:lvlText w:val="%6."/>
      <w:lvlJc w:val="right"/>
      <w:pPr>
        <w:ind w:left="5624" w:hanging="180"/>
      </w:pPr>
    </w:lvl>
    <w:lvl w:ilvl="6" w:tplc="0409000F" w:tentative="1">
      <w:start w:val="1"/>
      <w:numFmt w:val="decimal"/>
      <w:lvlText w:val="%7."/>
      <w:lvlJc w:val="left"/>
      <w:pPr>
        <w:ind w:left="6344" w:hanging="360"/>
      </w:pPr>
    </w:lvl>
    <w:lvl w:ilvl="7" w:tplc="04090019" w:tentative="1">
      <w:start w:val="1"/>
      <w:numFmt w:val="lowerLetter"/>
      <w:lvlText w:val="%8."/>
      <w:lvlJc w:val="left"/>
      <w:pPr>
        <w:ind w:left="7064" w:hanging="360"/>
      </w:pPr>
    </w:lvl>
    <w:lvl w:ilvl="8" w:tplc="0409001B" w:tentative="1">
      <w:start w:val="1"/>
      <w:numFmt w:val="lowerRoman"/>
      <w:lvlText w:val="%9."/>
      <w:lvlJc w:val="right"/>
      <w:pPr>
        <w:ind w:left="7784" w:hanging="180"/>
      </w:pPr>
    </w:lvl>
  </w:abstractNum>
  <w:abstractNum w:abstractNumId="21">
    <w:nsid w:val="518D62F4"/>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nsid w:val="569E3450"/>
    <w:multiLevelType w:val="hybridMultilevel"/>
    <w:tmpl w:val="9B3E3828"/>
    <w:lvl w:ilvl="0" w:tplc="16A66378">
      <w:start w:val="1"/>
      <w:numFmt w:val="decimal"/>
      <w:lvlText w:val="%1"/>
      <w:lvlJc w:val="left"/>
      <w:pPr>
        <w:tabs>
          <w:tab w:val="num" w:pos="2920"/>
        </w:tabs>
        <w:ind w:left="2920" w:hanging="368"/>
      </w:pPr>
      <w:rPr>
        <w:rFonts w:hint="default"/>
      </w:rPr>
    </w:lvl>
    <w:lvl w:ilvl="1" w:tplc="55CA7B3A" w:tentative="1">
      <w:start w:val="1"/>
      <w:numFmt w:val="lowerLetter"/>
      <w:lvlText w:val="%2."/>
      <w:lvlJc w:val="left"/>
      <w:pPr>
        <w:tabs>
          <w:tab w:val="num" w:pos="1440"/>
        </w:tabs>
        <w:ind w:left="1440" w:hanging="360"/>
      </w:pPr>
    </w:lvl>
    <w:lvl w:ilvl="2" w:tplc="076C3546" w:tentative="1">
      <w:start w:val="1"/>
      <w:numFmt w:val="lowerRoman"/>
      <w:lvlText w:val="%3."/>
      <w:lvlJc w:val="right"/>
      <w:pPr>
        <w:tabs>
          <w:tab w:val="num" w:pos="2160"/>
        </w:tabs>
        <w:ind w:left="2160" w:hanging="180"/>
      </w:pPr>
    </w:lvl>
    <w:lvl w:ilvl="3" w:tplc="30AC8F48" w:tentative="1">
      <w:start w:val="1"/>
      <w:numFmt w:val="decimal"/>
      <w:lvlText w:val="%4."/>
      <w:lvlJc w:val="left"/>
      <w:pPr>
        <w:tabs>
          <w:tab w:val="num" w:pos="2880"/>
        </w:tabs>
        <w:ind w:left="2880" w:hanging="360"/>
      </w:pPr>
    </w:lvl>
    <w:lvl w:ilvl="4" w:tplc="22DA6356" w:tentative="1">
      <w:start w:val="1"/>
      <w:numFmt w:val="lowerLetter"/>
      <w:lvlText w:val="%5."/>
      <w:lvlJc w:val="left"/>
      <w:pPr>
        <w:tabs>
          <w:tab w:val="num" w:pos="3600"/>
        </w:tabs>
        <w:ind w:left="3600" w:hanging="360"/>
      </w:pPr>
    </w:lvl>
    <w:lvl w:ilvl="5" w:tplc="6C4C0AE6" w:tentative="1">
      <w:start w:val="1"/>
      <w:numFmt w:val="lowerRoman"/>
      <w:lvlText w:val="%6."/>
      <w:lvlJc w:val="right"/>
      <w:pPr>
        <w:tabs>
          <w:tab w:val="num" w:pos="4320"/>
        </w:tabs>
        <w:ind w:left="4320" w:hanging="180"/>
      </w:pPr>
    </w:lvl>
    <w:lvl w:ilvl="6" w:tplc="724AFAB0" w:tentative="1">
      <w:start w:val="1"/>
      <w:numFmt w:val="decimal"/>
      <w:lvlText w:val="%7."/>
      <w:lvlJc w:val="left"/>
      <w:pPr>
        <w:tabs>
          <w:tab w:val="num" w:pos="5040"/>
        </w:tabs>
        <w:ind w:left="5040" w:hanging="360"/>
      </w:pPr>
    </w:lvl>
    <w:lvl w:ilvl="7" w:tplc="DB4EBBF8" w:tentative="1">
      <w:start w:val="1"/>
      <w:numFmt w:val="lowerLetter"/>
      <w:lvlText w:val="%8."/>
      <w:lvlJc w:val="left"/>
      <w:pPr>
        <w:tabs>
          <w:tab w:val="num" w:pos="5760"/>
        </w:tabs>
        <w:ind w:left="5760" w:hanging="360"/>
      </w:pPr>
    </w:lvl>
    <w:lvl w:ilvl="8" w:tplc="AA9A6D90" w:tentative="1">
      <w:start w:val="1"/>
      <w:numFmt w:val="lowerRoman"/>
      <w:lvlText w:val="%9."/>
      <w:lvlJc w:val="right"/>
      <w:pPr>
        <w:tabs>
          <w:tab w:val="num" w:pos="6480"/>
        </w:tabs>
        <w:ind w:left="6480" w:hanging="180"/>
      </w:pPr>
    </w:lvl>
  </w:abstractNum>
  <w:abstractNum w:abstractNumId="23">
    <w:nsid w:val="5FFD2D9D"/>
    <w:multiLevelType w:val="multilevel"/>
    <w:tmpl w:val="8CB802CC"/>
    <w:lvl w:ilvl="0">
      <w:start w:val="1"/>
      <w:numFmt w:val="decimal"/>
      <w:lvlRestart w:val="0"/>
      <w:lvlText w:val="%1"/>
      <w:lvlJc w:val="left"/>
      <w:pPr>
        <w:tabs>
          <w:tab w:val="num" w:pos="2920"/>
        </w:tabs>
        <w:ind w:left="2920" w:hanging="368"/>
      </w:pPr>
      <w:rPr>
        <w:rFonts w:hint="default"/>
      </w:rPr>
    </w:lvl>
    <w:lvl w:ilvl="1">
      <w:start w:val="1"/>
      <w:numFmt w:val="decimal"/>
      <w:lvlText w:val="%1.%2"/>
      <w:lvlJc w:val="left"/>
      <w:pPr>
        <w:tabs>
          <w:tab w:val="num" w:pos="3487"/>
        </w:tabs>
        <w:ind w:left="3487" w:hanging="567"/>
      </w:pPr>
      <w:rPr>
        <w:rFonts w:hint="default"/>
      </w:rPr>
    </w:lvl>
    <w:lvl w:ilvl="2">
      <w:start w:val="1"/>
      <w:numFmt w:val="decimal"/>
      <w:lvlText w:val="%1.%2.%3"/>
      <w:lvlJc w:val="left"/>
      <w:pPr>
        <w:tabs>
          <w:tab w:val="num" w:pos="4167"/>
        </w:tabs>
        <w:ind w:left="4167" w:hanging="680"/>
      </w:pPr>
      <w:rPr>
        <w:rFonts w:hint="default"/>
      </w:rPr>
    </w:lvl>
    <w:lvl w:ilvl="3">
      <w:start w:val="1"/>
      <w:numFmt w:val="decimal"/>
      <w:lvlText w:val="%1.%2.%3.%4"/>
      <w:lvlJc w:val="left"/>
      <w:pPr>
        <w:tabs>
          <w:tab w:val="num" w:pos="5046"/>
        </w:tabs>
        <w:ind w:left="5046" w:hanging="879"/>
      </w:pPr>
      <w:rPr>
        <w:rFonts w:hint="default"/>
      </w:rPr>
    </w:lvl>
    <w:lvl w:ilvl="4">
      <w:start w:val="1"/>
      <w:numFmt w:val="decimal"/>
      <w:lvlText w:val="%1.%2.%3.%4.%5."/>
      <w:lvlJc w:val="left"/>
      <w:pPr>
        <w:tabs>
          <w:tab w:val="num" w:pos="-5136"/>
        </w:tabs>
        <w:ind w:left="-5424" w:hanging="792"/>
      </w:pPr>
      <w:rPr>
        <w:rFonts w:hint="default"/>
      </w:rPr>
    </w:lvl>
    <w:lvl w:ilvl="5">
      <w:start w:val="1"/>
      <w:numFmt w:val="decimal"/>
      <w:lvlText w:val="%1.%2.%3.%4.%5.%6."/>
      <w:lvlJc w:val="left"/>
      <w:pPr>
        <w:tabs>
          <w:tab w:val="num" w:pos="-4416"/>
        </w:tabs>
        <w:ind w:left="-4920" w:hanging="936"/>
      </w:pPr>
      <w:rPr>
        <w:rFonts w:hint="default"/>
      </w:rPr>
    </w:lvl>
    <w:lvl w:ilvl="6">
      <w:start w:val="1"/>
      <w:numFmt w:val="decimal"/>
      <w:lvlText w:val="%1.%2.%3.%4.%5.%6.%7."/>
      <w:lvlJc w:val="left"/>
      <w:pPr>
        <w:tabs>
          <w:tab w:val="num" w:pos="-4056"/>
        </w:tabs>
        <w:ind w:left="-4416" w:hanging="1080"/>
      </w:pPr>
      <w:rPr>
        <w:rFonts w:hint="default"/>
      </w:rPr>
    </w:lvl>
    <w:lvl w:ilvl="7">
      <w:start w:val="1"/>
      <w:numFmt w:val="decimal"/>
      <w:lvlText w:val="%1.%2.%3.%4.%5.%6.%7.%8."/>
      <w:lvlJc w:val="left"/>
      <w:pPr>
        <w:tabs>
          <w:tab w:val="num" w:pos="-3336"/>
        </w:tabs>
        <w:ind w:left="-3912" w:hanging="1224"/>
      </w:pPr>
      <w:rPr>
        <w:rFonts w:hint="default"/>
      </w:rPr>
    </w:lvl>
    <w:lvl w:ilvl="8">
      <w:start w:val="1"/>
      <w:numFmt w:val="decimal"/>
      <w:lvlText w:val="%1.%2.%3.%4.%5.%6.%7.%8.%9."/>
      <w:lvlJc w:val="left"/>
      <w:pPr>
        <w:tabs>
          <w:tab w:val="num" w:pos="-2976"/>
        </w:tabs>
        <w:ind w:left="-3336" w:hanging="1440"/>
      </w:pPr>
      <w:rPr>
        <w:rFonts w:hint="default"/>
      </w:rPr>
    </w:lvl>
  </w:abstractNum>
  <w:abstractNum w:abstractNumId="24">
    <w:nsid w:val="6E29586B"/>
    <w:multiLevelType w:val="hybridMultilevel"/>
    <w:tmpl w:val="6CA0A2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E865737"/>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nsid w:val="6EA748AD"/>
    <w:multiLevelType w:val="hybridMultilevel"/>
    <w:tmpl w:val="7E54C88A"/>
    <w:lvl w:ilvl="0" w:tplc="A03458BC">
      <w:start w:val="1"/>
      <w:numFmt w:val="decimal"/>
      <w:lvlText w:val="%1"/>
      <w:lvlJc w:val="left"/>
      <w:pPr>
        <w:tabs>
          <w:tab w:val="num" w:pos="2920"/>
        </w:tabs>
        <w:ind w:left="2920" w:hanging="368"/>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736D6E2A"/>
    <w:multiLevelType w:val="hybridMultilevel"/>
    <w:tmpl w:val="2A94F242"/>
    <w:lvl w:ilvl="0" w:tplc="9C9CA97C">
      <w:start w:val="1"/>
      <w:numFmt w:val="decimal"/>
      <w:pStyle w:val="21"/>
      <w:lvlText w:val="[%1]"/>
      <w:lvlJc w:val="left"/>
      <w:pPr>
        <w:tabs>
          <w:tab w:val="num" w:pos="2041"/>
        </w:tabs>
        <w:ind w:left="2041" w:hanging="737"/>
      </w:pPr>
      <w:rPr>
        <w:rFonts w:hint="default"/>
      </w:rPr>
    </w:lvl>
    <w:lvl w:ilvl="1" w:tplc="644E92F8" w:tentative="1">
      <w:start w:val="1"/>
      <w:numFmt w:val="lowerLetter"/>
      <w:lvlText w:val="%2."/>
      <w:lvlJc w:val="left"/>
      <w:pPr>
        <w:tabs>
          <w:tab w:val="num" w:pos="1440"/>
        </w:tabs>
        <w:ind w:left="1440" w:hanging="360"/>
      </w:pPr>
    </w:lvl>
    <w:lvl w:ilvl="2" w:tplc="D3CA8C9E" w:tentative="1">
      <w:start w:val="1"/>
      <w:numFmt w:val="lowerRoman"/>
      <w:lvlText w:val="%3."/>
      <w:lvlJc w:val="right"/>
      <w:pPr>
        <w:tabs>
          <w:tab w:val="num" w:pos="2160"/>
        </w:tabs>
        <w:ind w:left="2160" w:hanging="180"/>
      </w:pPr>
    </w:lvl>
    <w:lvl w:ilvl="3" w:tplc="06484160" w:tentative="1">
      <w:start w:val="1"/>
      <w:numFmt w:val="decimal"/>
      <w:lvlText w:val="%4."/>
      <w:lvlJc w:val="left"/>
      <w:pPr>
        <w:tabs>
          <w:tab w:val="num" w:pos="2880"/>
        </w:tabs>
        <w:ind w:left="2880" w:hanging="360"/>
      </w:pPr>
    </w:lvl>
    <w:lvl w:ilvl="4" w:tplc="6902D444" w:tentative="1">
      <w:start w:val="1"/>
      <w:numFmt w:val="lowerLetter"/>
      <w:lvlText w:val="%5."/>
      <w:lvlJc w:val="left"/>
      <w:pPr>
        <w:tabs>
          <w:tab w:val="num" w:pos="3600"/>
        </w:tabs>
        <w:ind w:left="3600" w:hanging="360"/>
      </w:pPr>
    </w:lvl>
    <w:lvl w:ilvl="5" w:tplc="CAD25C74" w:tentative="1">
      <w:start w:val="1"/>
      <w:numFmt w:val="lowerRoman"/>
      <w:lvlText w:val="%6."/>
      <w:lvlJc w:val="right"/>
      <w:pPr>
        <w:tabs>
          <w:tab w:val="num" w:pos="4320"/>
        </w:tabs>
        <w:ind w:left="4320" w:hanging="180"/>
      </w:pPr>
    </w:lvl>
    <w:lvl w:ilvl="6" w:tplc="545A983E" w:tentative="1">
      <w:start w:val="1"/>
      <w:numFmt w:val="decimal"/>
      <w:lvlText w:val="%7."/>
      <w:lvlJc w:val="left"/>
      <w:pPr>
        <w:tabs>
          <w:tab w:val="num" w:pos="5040"/>
        </w:tabs>
        <w:ind w:left="5040" w:hanging="360"/>
      </w:pPr>
    </w:lvl>
    <w:lvl w:ilvl="7" w:tplc="27147680" w:tentative="1">
      <w:start w:val="1"/>
      <w:numFmt w:val="lowerLetter"/>
      <w:lvlText w:val="%8."/>
      <w:lvlJc w:val="left"/>
      <w:pPr>
        <w:tabs>
          <w:tab w:val="num" w:pos="5760"/>
        </w:tabs>
        <w:ind w:left="5760" w:hanging="360"/>
      </w:pPr>
    </w:lvl>
    <w:lvl w:ilvl="8" w:tplc="98602C28" w:tentative="1">
      <w:start w:val="1"/>
      <w:numFmt w:val="lowerRoman"/>
      <w:lvlText w:val="%9."/>
      <w:lvlJc w:val="right"/>
      <w:pPr>
        <w:tabs>
          <w:tab w:val="num" w:pos="6480"/>
        </w:tabs>
        <w:ind w:left="6480" w:hanging="180"/>
      </w:pPr>
    </w:lvl>
  </w:abstractNum>
  <w:abstractNum w:abstractNumId="28">
    <w:nsid w:val="76112B6F"/>
    <w:multiLevelType w:val="hybridMultilevel"/>
    <w:tmpl w:val="E766C86C"/>
    <w:lvl w:ilvl="0" w:tplc="D6C8419C">
      <w:start w:val="1"/>
      <w:numFmt w:val="lowerLetter"/>
      <w:lvlText w:val="%1"/>
      <w:lvlJc w:val="left"/>
      <w:pPr>
        <w:tabs>
          <w:tab w:val="num" w:pos="2920"/>
        </w:tabs>
        <w:ind w:left="2920" w:hanging="368"/>
      </w:pPr>
      <w:rPr>
        <w:rFonts w:ascii="Arial" w:hAnsi="Arial" w:hint="default"/>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77FD6536"/>
    <w:multiLevelType w:val="hybridMultilevel"/>
    <w:tmpl w:val="E0A6EAD0"/>
    <w:lvl w:ilvl="0" w:tplc="3454CFA2">
      <w:start w:val="1"/>
      <w:numFmt w:val="decimal"/>
      <w:lvlText w:val="[R%1]"/>
      <w:lvlJc w:val="left"/>
      <w:pPr>
        <w:ind w:left="2024" w:hanging="360"/>
      </w:pPr>
      <w:rPr>
        <w:rFonts w:hint="default"/>
      </w:rPr>
    </w:lvl>
    <w:lvl w:ilvl="1" w:tplc="3454CFA2">
      <w:start w:val="1"/>
      <w:numFmt w:val="decimal"/>
      <w:lvlText w:val="[R%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882541C"/>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nsid w:val="7CC44CE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CED751C"/>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12"/>
  </w:num>
  <w:num w:numId="3">
    <w:abstractNumId w:val="2"/>
  </w:num>
  <w:num w:numId="4">
    <w:abstractNumId w:val="16"/>
  </w:num>
  <w:num w:numId="5">
    <w:abstractNumId w:val="5"/>
  </w:num>
  <w:num w:numId="6">
    <w:abstractNumId w:val="28"/>
  </w:num>
  <w:num w:numId="7">
    <w:abstractNumId w:val="19"/>
  </w:num>
  <w:num w:numId="8">
    <w:abstractNumId w:val="3"/>
  </w:num>
  <w:num w:numId="9">
    <w:abstractNumId w:val="11"/>
  </w:num>
  <w:num w:numId="10">
    <w:abstractNumId w:val="10"/>
  </w:num>
  <w:num w:numId="11">
    <w:abstractNumId w:val="22"/>
  </w:num>
  <w:num w:numId="12">
    <w:abstractNumId w:val="8"/>
  </w:num>
  <w:num w:numId="13">
    <w:abstractNumId w:val="13"/>
  </w:num>
  <w:num w:numId="14">
    <w:abstractNumId w:val="27"/>
  </w:num>
  <w:num w:numId="15">
    <w:abstractNumId w:val="18"/>
  </w:num>
  <w:num w:numId="16">
    <w:abstractNumId w:val="9"/>
  </w:num>
  <w:num w:numId="17">
    <w:abstractNumId w:val="23"/>
  </w:num>
  <w:num w:numId="18">
    <w:abstractNumId w:val="0"/>
  </w:num>
  <w:num w:numId="19">
    <w:abstractNumId w:val="6"/>
  </w:num>
  <w:num w:numId="20">
    <w:abstractNumId w:val="21"/>
  </w:num>
  <w:num w:numId="21">
    <w:abstractNumId w:val="32"/>
  </w:num>
  <w:num w:numId="22">
    <w:abstractNumId w:val="31"/>
  </w:num>
  <w:num w:numId="23">
    <w:abstractNumId w:val="30"/>
  </w:num>
  <w:num w:numId="24">
    <w:abstractNumId w:val="25"/>
  </w:num>
  <w:num w:numId="25">
    <w:abstractNumId w:val="2"/>
  </w:num>
  <w:num w:numId="26">
    <w:abstractNumId w:val="2"/>
  </w:num>
  <w:num w:numId="27">
    <w:abstractNumId w:val="26"/>
  </w:num>
  <w:num w:numId="28">
    <w:abstractNumId w:val="7"/>
  </w:num>
  <w:num w:numId="29">
    <w:abstractNumId w:val="17"/>
  </w:num>
  <w:num w:numId="30">
    <w:abstractNumId w:val="29"/>
  </w:num>
  <w:num w:numId="31">
    <w:abstractNumId w:val="20"/>
  </w:num>
  <w:num w:numId="32">
    <w:abstractNumId w:val="15"/>
  </w:num>
  <w:num w:numId="33">
    <w:abstractNumId w:val="14"/>
  </w:num>
  <w:num w:numId="34">
    <w:abstractNumId w:val="24"/>
  </w:num>
  <w:num w:numId="35">
    <w:abstractNumId w:val="4"/>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bordersDoNotSurroundHeader/>
  <w:bordersDoNotSurroundFooter/>
  <w:proofState w:spelling="clean" w:grammar="clean"/>
  <w:stylePaneFormatFilter w:val="3F01"/>
  <w:trackRevisions/>
  <w:defaultTabStop w:val="720"/>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useFELayout/>
  </w:compat>
  <w:rsids>
    <w:rsidRoot w:val="00CB075F"/>
    <w:rsid w:val="000028E1"/>
    <w:rsid w:val="00002B57"/>
    <w:rsid w:val="000217C1"/>
    <w:rsid w:val="00036E96"/>
    <w:rsid w:val="00062C40"/>
    <w:rsid w:val="0009015B"/>
    <w:rsid w:val="000D158F"/>
    <w:rsid w:val="000E6C20"/>
    <w:rsid w:val="000F0439"/>
    <w:rsid w:val="001124FC"/>
    <w:rsid w:val="00112A37"/>
    <w:rsid w:val="00117933"/>
    <w:rsid w:val="00127281"/>
    <w:rsid w:val="00133E50"/>
    <w:rsid w:val="00146D92"/>
    <w:rsid w:val="00153BE1"/>
    <w:rsid w:val="001565A7"/>
    <w:rsid w:val="00187397"/>
    <w:rsid w:val="0019019E"/>
    <w:rsid w:val="001A0221"/>
    <w:rsid w:val="001B2B7C"/>
    <w:rsid w:val="001D223B"/>
    <w:rsid w:val="001E6F0C"/>
    <w:rsid w:val="002066AD"/>
    <w:rsid w:val="00216A18"/>
    <w:rsid w:val="00263854"/>
    <w:rsid w:val="0029746F"/>
    <w:rsid w:val="002A4567"/>
    <w:rsid w:val="002A5CBA"/>
    <w:rsid w:val="002A6354"/>
    <w:rsid w:val="002B5C91"/>
    <w:rsid w:val="002C6D19"/>
    <w:rsid w:val="002D321C"/>
    <w:rsid w:val="002E3CCF"/>
    <w:rsid w:val="002E6838"/>
    <w:rsid w:val="002F2510"/>
    <w:rsid w:val="002F3568"/>
    <w:rsid w:val="002F4FFC"/>
    <w:rsid w:val="00327FB2"/>
    <w:rsid w:val="003529B2"/>
    <w:rsid w:val="003547A2"/>
    <w:rsid w:val="0035503F"/>
    <w:rsid w:val="00360031"/>
    <w:rsid w:val="00374A0F"/>
    <w:rsid w:val="003916B5"/>
    <w:rsid w:val="00397EDD"/>
    <w:rsid w:val="003A0A76"/>
    <w:rsid w:val="003C4015"/>
    <w:rsid w:val="00422192"/>
    <w:rsid w:val="00442DCC"/>
    <w:rsid w:val="004922C6"/>
    <w:rsid w:val="004958EB"/>
    <w:rsid w:val="004B4BF0"/>
    <w:rsid w:val="004B7974"/>
    <w:rsid w:val="004E778B"/>
    <w:rsid w:val="004E7D07"/>
    <w:rsid w:val="00521B26"/>
    <w:rsid w:val="00530821"/>
    <w:rsid w:val="005326BC"/>
    <w:rsid w:val="00536366"/>
    <w:rsid w:val="0055043E"/>
    <w:rsid w:val="00550F85"/>
    <w:rsid w:val="0055463C"/>
    <w:rsid w:val="00596FC8"/>
    <w:rsid w:val="005A6F7D"/>
    <w:rsid w:val="005B3CE2"/>
    <w:rsid w:val="005E1CF6"/>
    <w:rsid w:val="005F4D9A"/>
    <w:rsid w:val="005F68AB"/>
    <w:rsid w:val="00620267"/>
    <w:rsid w:val="006369D7"/>
    <w:rsid w:val="00660251"/>
    <w:rsid w:val="0068017D"/>
    <w:rsid w:val="006B4009"/>
    <w:rsid w:val="006E06D5"/>
    <w:rsid w:val="006E0C07"/>
    <w:rsid w:val="006E7C27"/>
    <w:rsid w:val="006E7EBE"/>
    <w:rsid w:val="006F4B44"/>
    <w:rsid w:val="007140A9"/>
    <w:rsid w:val="00746F15"/>
    <w:rsid w:val="0076274B"/>
    <w:rsid w:val="00776279"/>
    <w:rsid w:val="0077655A"/>
    <w:rsid w:val="00790751"/>
    <w:rsid w:val="00790BAC"/>
    <w:rsid w:val="0079590B"/>
    <w:rsid w:val="0079609F"/>
    <w:rsid w:val="007B0C36"/>
    <w:rsid w:val="007D227A"/>
    <w:rsid w:val="007E3EE2"/>
    <w:rsid w:val="007F11F1"/>
    <w:rsid w:val="007F1CBA"/>
    <w:rsid w:val="00810792"/>
    <w:rsid w:val="008127DC"/>
    <w:rsid w:val="008152E9"/>
    <w:rsid w:val="00827606"/>
    <w:rsid w:val="008466BE"/>
    <w:rsid w:val="0085235D"/>
    <w:rsid w:val="00863F32"/>
    <w:rsid w:val="00866DAD"/>
    <w:rsid w:val="00870A94"/>
    <w:rsid w:val="008A459A"/>
    <w:rsid w:val="008B7CEE"/>
    <w:rsid w:val="008C0C2F"/>
    <w:rsid w:val="009304DE"/>
    <w:rsid w:val="009430F1"/>
    <w:rsid w:val="0096576A"/>
    <w:rsid w:val="009907A6"/>
    <w:rsid w:val="009A0C1B"/>
    <w:rsid w:val="009A3817"/>
    <w:rsid w:val="009C4BF3"/>
    <w:rsid w:val="009D176B"/>
    <w:rsid w:val="009F089A"/>
    <w:rsid w:val="00A141BC"/>
    <w:rsid w:val="00A14639"/>
    <w:rsid w:val="00A26478"/>
    <w:rsid w:val="00A264AA"/>
    <w:rsid w:val="00A304A5"/>
    <w:rsid w:val="00A36B0A"/>
    <w:rsid w:val="00A373EA"/>
    <w:rsid w:val="00A5267F"/>
    <w:rsid w:val="00A535CC"/>
    <w:rsid w:val="00A54ACC"/>
    <w:rsid w:val="00A73BEE"/>
    <w:rsid w:val="00A9750A"/>
    <w:rsid w:val="00A97A99"/>
    <w:rsid w:val="00AA4875"/>
    <w:rsid w:val="00AB31E0"/>
    <w:rsid w:val="00AB7BC1"/>
    <w:rsid w:val="00AC63AF"/>
    <w:rsid w:val="00AD0900"/>
    <w:rsid w:val="00AD0F30"/>
    <w:rsid w:val="00AE266F"/>
    <w:rsid w:val="00AF529B"/>
    <w:rsid w:val="00B160DD"/>
    <w:rsid w:val="00B31599"/>
    <w:rsid w:val="00B35B4B"/>
    <w:rsid w:val="00B361D8"/>
    <w:rsid w:val="00B42FE0"/>
    <w:rsid w:val="00B8157A"/>
    <w:rsid w:val="00B832D3"/>
    <w:rsid w:val="00B9158A"/>
    <w:rsid w:val="00BB6E49"/>
    <w:rsid w:val="00BC79C2"/>
    <w:rsid w:val="00BD5AE9"/>
    <w:rsid w:val="00BE24D7"/>
    <w:rsid w:val="00BF19A9"/>
    <w:rsid w:val="00C0062B"/>
    <w:rsid w:val="00C12210"/>
    <w:rsid w:val="00C1491A"/>
    <w:rsid w:val="00C320DD"/>
    <w:rsid w:val="00C6116E"/>
    <w:rsid w:val="00C827B4"/>
    <w:rsid w:val="00C921CE"/>
    <w:rsid w:val="00CB075F"/>
    <w:rsid w:val="00CF0F03"/>
    <w:rsid w:val="00D11B72"/>
    <w:rsid w:val="00D15BBF"/>
    <w:rsid w:val="00D26904"/>
    <w:rsid w:val="00D27317"/>
    <w:rsid w:val="00D41423"/>
    <w:rsid w:val="00D61D5F"/>
    <w:rsid w:val="00D721BB"/>
    <w:rsid w:val="00D72541"/>
    <w:rsid w:val="00D778EE"/>
    <w:rsid w:val="00D97D73"/>
    <w:rsid w:val="00DB571D"/>
    <w:rsid w:val="00DB5FF1"/>
    <w:rsid w:val="00DC67A9"/>
    <w:rsid w:val="00DD1437"/>
    <w:rsid w:val="00DD7FA4"/>
    <w:rsid w:val="00DE748E"/>
    <w:rsid w:val="00E1472C"/>
    <w:rsid w:val="00E21017"/>
    <w:rsid w:val="00E27217"/>
    <w:rsid w:val="00E34E50"/>
    <w:rsid w:val="00E622E1"/>
    <w:rsid w:val="00EA026E"/>
    <w:rsid w:val="00EE241C"/>
    <w:rsid w:val="00EE6A5A"/>
    <w:rsid w:val="00F00336"/>
    <w:rsid w:val="00F26B3C"/>
    <w:rsid w:val="00F27310"/>
    <w:rsid w:val="00F317F1"/>
    <w:rsid w:val="00F43F83"/>
    <w:rsid w:val="00F911DF"/>
    <w:rsid w:val="00FA05BE"/>
    <w:rsid w:val="00FC7926"/>
    <w:rsid w:val="00FD486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A0C1B"/>
    <w:rPr>
      <w:rFonts w:ascii="Arial" w:hAnsi="Arial"/>
      <w:sz w:val="22"/>
      <w:lang w:val="en-GB"/>
    </w:rPr>
  </w:style>
  <w:style w:type="paragraph" w:styleId="1">
    <w:name w:val="heading 1"/>
    <w:next w:val="a0"/>
    <w:qFormat/>
    <w:rsid w:val="00620267"/>
    <w:pPr>
      <w:keepNext/>
      <w:numPr>
        <w:numId w:val="1"/>
      </w:numPr>
      <w:tabs>
        <w:tab w:val="left" w:pos="1304"/>
        <w:tab w:val="left" w:pos="2552"/>
        <w:tab w:val="left" w:pos="3856"/>
        <w:tab w:val="left" w:pos="5216"/>
        <w:tab w:val="left" w:pos="6464"/>
        <w:tab w:val="left" w:pos="7768"/>
        <w:tab w:val="left" w:pos="9072"/>
        <w:tab w:val="left" w:pos="10206"/>
      </w:tabs>
      <w:spacing w:before="480"/>
      <w:ind w:left="1304"/>
      <w:outlineLvl w:val="0"/>
    </w:pPr>
    <w:rPr>
      <w:rFonts w:ascii="Arial" w:hAnsi="Arial"/>
      <w:b/>
      <w:kern w:val="28"/>
      <w:sz w:val="28"/>
    </w:rPr>
  </w:style>
  <w:style w:type="paragraph" w:styleId="2">
    <w:name w:val="heading 2"/>
    <w:basedOn w:val="1"/>
    <w:next w:val="a0"/>
    <w:qFormat/>
    <w:rsid w:val="004958EB"/>
    <w:pPr>
      <w:numPr>
        <w:ilvl w:val="1"/>
      </w:numPr>
      <w:spacing w:before="360"/>
      <w:ind w:left="1304"/>
      <w:outlineLvl w:val="1"/>
    </w:pPr>
    <w:rPr>
      <w:sz w:val="24"/>
    </w:rPr>
  </w:style>
  <w:style w:type="paragraph" w:styleId="3">
    <w:name w:val="heading 3"/>
    <w:basedOn w:val="2"/>
    <w:next w:val="a0"/>
    <w:qFormat/>
    <w:rsid w:val="004958EB"/>
    <w:pPr>
      <w:numPr>
        <w:ilvl w:val="2"/>
      </w:numPr>
      <w:ind w:left="1304"/>
      <w:outlineLvl w:val="2"/>
    </w:pPr>
    <w:rPr>
      <w:sz w:val="22"/>
    </w:rPr>
  </w:style>
  <w:style w:type="paragraph" w:styleId="4">
    <w:name w:val="heading 4"/>
    <w:basedOn w:val="3"/>
    <w:next w:val="a0"/>
    <w:qFormat/>
    <w:rsid w:val="004958EB"/>
    <w:pPr>
      <w:numPr>
        <w:ilvl w:val="3"/>
      </w:numPr>
      <w:ind w:left="1304"/>
      <w:outlineLvl w:val="3"/>
    </w:pPr>
    <w:rPr>
      <w:b w:val="0"/>
    </w:rPr>
  </w:style>
  <w:style w:type="paragraph" w:styleId="5">
    <w:name w:val="heading 5"/>
    <w:basedOn w:val="4"/>
    <w:next w:val="a0"/>
    <w:qFormat/>
    <w:rsid w:val="004958EB"/>
    <w:pPr>
      <w:numPr>
        <w:ilvl w:val="4"/>
      </w:numPr>
      <w:spacing w:after="60"/>
      <w:ind w:left="1304" w:hanging="1304"/>
      <w:outlineLvl w:val="4"/>
    </w:pPr>
    <w:rPr>
      <w:bCs/>
      <w:iCs/>
      <w:szCs w:val="26"/>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rsid w:val="004958EB"/>
    <w:pPr>
      <w:keepLines/>
      <w:tabs>
        <w:tab w:val="left" w:pos="1247"/>
        <w:tab w:val="left" w:pos="2552"/>
        <w:tab w:val="left" w:pos="3856"/>
        <w:tab w:val="left" w:pos="5216"/>
        <w:tab w:val="left" w:pos="6464"/>
        <w:tab w:val="left" w:pos="7768"/>
        <w:tab w:val="left" w:pos="9072"/>
        <w:tab w:val="left" w:pos="10206"/>
      </w:tabs>
      <w:spacing w:before="240"/>
      <w:ind w:left="1304"/>
    </w:pPr>
    <w:rPr>
      <w:rFonts w:ascii="Arial" w:hAnsi="Arial"/>
      <w:sz w:val="22"/>
    </w:rPr>
  </w:style>
  <w:style w:type="paragraph" w:styleId="a4">
    <w:name w:val="header"/>
    <w:rsid w:val="00C0062B"/>
    <w:pPr>
      <w:tabs>
        <w:tab w:val="center" w:pos="4320"/>
        <w:tab w:val="right" w:pos="8640"/>
      </w:tabs>
      <w:spacing w:before="40"/>
    </w:pPr>
    <w:rPr>
      <w:rFonts w:ascii="Arial" w:hAnsi="Arial"/>
      <w:noProof/>
    </w:rPr>
  </w:style>
  <w:style w:type="paragraph" w:styleId="a5">
    <w:name w:val="footer"/>
    <w:rsid w:val="00C0062B"/>
    <w:pPr>
      <w:tabs>
        <w:tab w:val="center" w:pos="4320"/>
        <w:tab w:val="right" w:pos="8640"/>
      </w:tabs>
    </w:pPr>
    <w:rPr>
      <w:rFonts w:ascii="Arial" w:hAnsi="Arial"/>
      <w:noProof/>
      <w:sz w:val="12"/>
    </w:rPr>
  </w:style>
  <w:style w:type="paragraph" w:customStyle="1" w:styleId="Text">
    <w:name w:val="Text"/>
    <w:rsid w:val="004958EB"/>
    <w:pPr>
      <w:keepLines/>
      <w:tabs>
        <w:tab w:val="left" w:pos="1247"/>
        <w:tab w:val="left" w:pos="2552"/>
        <w:tab w:val="left" w:pos="3856"/>
        <w:tab w:val="left" w:pos="5216"/>
        <w:tab w:val="left" w:pos="6464"/>
        <w:tab w:val="left" w:pos="7768"/>
        <w:tab w:val="left" w:pos="9072"/>
        <w:tab w:val="left" w:pos="10206"/>
      </w:tabs>
      <w:ind w:left="1304"/>
    </w:pPr>
    <w:rPr>
      <w:rFonts w:ascii="Arial" w:hAnsi="Arial"/>
      <w:sz w:val="22"/>
    </w:rPr>
  </w:style>
  <w:style w:type="paragraph" w:customStyle="1" w:styleId="DocumentTitle">
    <w:name w:val="Document Title"/>
    <w:rsid w:val="004958EB"/>
    <w:pPr>
      <w:ind w:left="1304"/>
    </w:pPr>
    <w:rPr>
      <w:rFonts w:ascii="Arial" w:hAnsi="Arial"/>
      <w:noProof/>
      <w:sz w:val="22"/>
      <w:u w:val="single"/>
    </w:rPr>
  </w:style>
  <w:style w:type="paragraph" w:styleId="a6">
    <w:name w:val="Title"/>
    <w:next w:val="a0"/>
    <w:qFormat/>
    <w:rsid w:val="004958EB"/>
    <w:pPr>
      <w:spacing w:before="240"/>
      <w:ind w:left="1304"/>
    </w:pPr>
    <w:rPr>
      <w:rFonts w:ascii="Arial" w:hAnsi="Arial"/>
      <w:b/>
      <w:noProof/>
      <w:sz w:val="28"/>
    </w:rPr>
  </w:style>
  <w:style w:type="paragraph" w:styleId="10">
    <w:name w:val="toc 1"/>
    <w:next w:val="Text"/>
    <w:autoRedefine/>
    <w:uiPriority w:val="39"/>
    <w:rsid w:val="004922C6"/>
    <w:pPr>
      <w:tabs>
        <w:tab w:val="right" w:leader="dot" w:pos="10206"/>
      </w:tabs>
      <w:spacing w:before="120"/>
      <w:ind w:left="1871" w:hanging="567"/>
    </w:pPr>
    <w:rPr>
      <w:rFonts w:ascii="Arial" w:hAnsi="Arial" w:cs="Arial"/>
      <w:b/>
      <w:noProof/>
      <w:sz w:val="22"/>
    </w:rPr>
  </w:style>
  <w:style w:type="paragraph" w:styleId="22">
    <w:name w:val="toc 2"/>
    <w:basedOn w:val="10"/>
    <w:next w:val="Text"/>
    <w:autoRedefine/>
    <w:uiPriority w:val="39"/>
    <w:rsid w:val="00A141BC"/>
    <w:pPr>
      <w:spacing w:before="0"/>
      <w:ind w:left="2721" w:hanging="850"/>
    </w:pPr>
    <w:rPr>
      <w:b w:val="0"/>
    </w:rPr>
  </w:style>
  <w:style w:type="paragraph" w:styleId="30">
    <w:name w:val="toc 3"/>
    <w:basedOn w:val="10"/>
    <w:next w:val="Text"/>
    <w:autoRedefine/>
    <w:uiPriority w:val="39"/>
    <w:rsid w:val="00A141BC"/>
    <w:pPr>
      <w:spacing w:before="0"/>
      <w:ind w:left="2721" w:hanging="850"/>
    </w:pPr>
    <w:rPr>
      <w:b w:val="0"/>
    </w:rPr>
  </w:style>
  <w:style w:type="paragraph" w:styleId="40">
    <w:name w:val="toc 4"/>
    <w:basedOn w:val="10"/>
    <w:next w:val="Text"/>
    <w:autoRedefine/>
    <w:semiHidden/>
    <w:rsid w:val="00A141BC"/>
    <w:pPr>
      <w:spacing w:before="0"/>
      <w:ind w:left="2721" w:hanging="850"/>
    </w:pPr>
    <w:rPr>
      <w:b w:val="0"/>
    </w:rPr>
  </w:style>
  <w:style w:type="paragraph" w:customStyle="1" w:styleId="TableStyle">
    <w:name w:val="TableStyle"/>
    <w:rsid w:val="004958EB"/>
    <w:pPr>
      <w:ind w:left="85"/>
    </w:pPr>
    <w:rPr>
      <w:rFonts w:ascii="Arial" w:hAnsi="Arial"/>
      <w:noProof/>
      <w:sz w:val="22"/>
    </w:rPr>
  </w:style>
  <w:style w:type="paragraph" w:customStyle="1" w:styleId="NoSpellcheck">
    <w:name w:val="NoSpellcheck"/>
    <w:rsid w:val="00620267"/>
    <w:rPr>
      <w:rFonts w:ascii="Arial" w:hAnsi="Arial"/>
      <w:noProof/>
      <w:sz w:val="12"/>
    </w:rPr>
  </w:style>
  <w:style w:type="paragraph" w:customStyle="1" w:styleId="Heading">
    <w:name w:val="Heading"/>
    <w:next w:val="a0"/>
    <w:rsid w:val="004958EB"/>
    <w:pPr>
      <w:spacing w:before="360"/>
      <w:ind w:left="1304"/>
    </w:pPr>
    <w:rPr>
      <w:rFonts w:ascii="Arial" w:hAnsi="Arial"/>
      <w:b/>
      <w:sz w:val="22"/>
    </w:rPr>
  </w:style>
  <w:style w:type="paragraph" w:customStyle="1" w:styleId="Contents">
    <w:name w:val="Contents"/>
    <w:next w:val="Text"/>
    <w:rsid w:val="004958EB"/>
    <w:pPr>
      <w:spacing w:before="360" w:after="120"/>
      <w:ind w:left="1304"/>
    </w:pPr>
    <w:rPr>
      <w:rFonts w:ascii="Arial" w:hAnsi="Arial"/>
      <w:b/>
      <w:noProof/>
      <w:sz w:val="22"/>
    </w:rPr>
  </w:style>
  <w:style w:type="paragraph" w:customStyle="1" w:styleId="TableStyleUnderline">
    <w:name w:val="TableStyleUnderline"/>
    <w:basedOn w:val="TableStyle"/>
    <w:rsid w:val="00A141BC"/>
    <w:pPr>
      <w:ind w:left="0"/>
    </w:pPr>
    <w:rPr>
      <w:u w:val="single"/>
    </w:rPr>
  </w:style>
  <w:style w:type="paragraph" w:styleId="21">
    <w:name w:val="List 2"/>
    <w:basedOn w:val="a"/>
    <w:rsid w:val="004958EB"/>
    <w:pPr>
      <w:numPr>
        <w:numId w:val="14"/>
      </w:numPr>
      <w:spacing w:before="180"/>
    </w:pPr>
    <w:rPr>
      <w:lang w:val="en-US"/>
    </w:rPr>
  </w:style>
  <w:style w:type="paragraph" w:customStyle="1" w:styleId="Distribution">
    <w:name w:val="Distribution"/>
    <w:basedOn w:val="Heading"/>
    <w:next w:val="Text"/>
    <w:rsid w:val="00620267"/>
  </w:style>
  <w:style w:type="paragraph" w:styleId="20">
    <w:name w:val="List Number 2"/>
    <w:rsid w:val="004958EB"/>
    <w:pPr>
      <w:numPr>
        <w:numId w:val="2"/>
      </w:numPr>
      <w:spacing w:before="180"/>
    </w:pPr>
    <w:rPr>
      <w:rFonts w:ascii="Arial" w:hAnsi="Arial"/>
      <w:sz w:val="22"/>
    </w:rPr>
  </w:style>
  <w:style w:type="paragraph" w:customStyle="1" w:styleId="ProgramStyle">
    <w:name w:val="ProgramStyle"/>
    <w:next w:val="a0"/>
    <w:rsid w:val="004958EB"/>
    <w:pPr>
      <w:ind w:left="1304"/>
    </w:pPr>
    <w:rPr>
      <w:rFonts w:ascii="Courier New" w:hAnsi="Courier New"/>
      <w:sz w:val="16"/>
    </w:rPr>
  </w:style>
  <w:style w:type="paragraph" w:customStyle="1" w:styleId="Listabcsinglelinewide">
    <w:name w:val="List abc single line (wide)"/>
    <w:rsid w:val="004958EB"/>
    <w:pPr>
      <w:numPr>
        <w:numId w:val="5"/>
      </w:numPr>
    </w:pPr>
    <w:rPr>
      <w:rFonts w:ascii="Arial" w:hAnsi="Arial"/>
      <w:sz w:val="22"/>
      <w:lang w:bidi="ar-DZ"/>
    </w:rPr>
  </w:style>
  <w:style w:type="paragraph" w:customStyle="1" w:styleId="Listnumberdoublelinewide">
    <w:name w:val="List number double line (wide)"/>
    <w:basedOn w:val="a"/>
    <w:rsid w:val="004958EB"/>
    <w:pPr>
      <w:numPr>
        <w:numId w:val="12"/>
      </w:numPr>
      <w:spacing w:before="240"/>
    </w:pPr>
    <w:rPr>
      <w:lang w:val="en-US"/>
    </w:rPr>
  </w:style>
  <w:style w:type="paragraph" w:customStyle="1" w:styleId="Listnumbersinglelinewide">
    <w:name w:val="List number single line (wide)"/>
    <w:rsid w:val="004958EB"/>
    <w:pPr>
      <w:numPr>
        <w:numId w:val="4"/>
      </w:numPr>
    </w:pPr>
    <w:rPr>
      <w:rFonts w:ascii="Arial" w:hAnsi="Arial"/>
      <w:sz w:val="22"/>
    </w:rPr>
  </w:style>
  <w:style w:type="paragraph" w:customStyle="1" w:styleId="Listabcdoublelinewide">
    <w:name w:val="List abc double line (wide)"/>
    <w:rsid w:val="004958EB"/>
    <w:pPr>
      <w:numPr>
        <w:numId w:val="15"/>
      </w:numPr>
      <w:spacing w:before="220"/>
    </w:pPr>
    <w:rPr>
      <w:rFonts w:ascii="Arial" w:hAnsi="Arial"/>
      <w:sz w:val="22"/>
    </w:rPr>
  </w:style>
  <w:style w:type="paragraph" w:customStyle="1" w:styleId="ListBulletwide">
    <w:name w:val="List Bullet (wide)"/>
    <w:rsid w:val="004958EB"/>
    <w:pPr>
      <w:numPr>
        <w:numId w:val="7"/>
      </w:numPr>
    </w:pPr>
    <w:rPr>
      <w:rFonts w:ascii="Arial" w:hAnsi="Arial"/>
      <w:sz w:val="22"/>
    </w:rPr>
  </w:style>
  <w:style w:type="paragraph" w:customStyle="1" w:styleId="ListBullet2wide">
    <w:name w:val="List Bullet 2 (wide)"/>
    <w:rsid w:val="004958EB"/>
    <w:pPr>
      <w:numPr>
        <w:numId w:val="10"/>
      </w:numPr>
      <w:spacing w:before="220"/>
      <w:ind w:left="1667" w:hanging="363"/>
    </w:pPr>
    <w:rPr>
      <w:rFonts w:ascii="Arial" w:hAnsi="Arial"/>
      <w:sz w:val="22"/>
    </w:rPr>
  </w:style>
  <w:style w:type="paragraph" w:styleId="a7">
    <w:name w:val="Closing"/>
    <w:basedOn w:val="a"/>
    <w:rsid w:val="00A141BC"/>
    <w:pPr>
      <w:ind w:left="4252"/>
    </w:pPr>
  </w:style>
  <w:style w:type="paragraph" w:customStyle="1" w:styleId="Term-list">
    <w:name w:val="Term-list"/>
    <w:rsid w:val="004958EB"/>
    <w:pPr>
      <w:spacing w:before="240"/>
      <w:ind w:left="3572" w:hanging="2268"/>
    </w:pPr>
    <w:rPr>
      <w:rFonts w:ascii="Arial" w:hAnsi="Arial"/>
      <w:sz w:val="22"/>
    </w:rPr>
  </w:style>
  <w:style w:type="paragraph" w:customStyle="1" w:styleId="CaptionFigureWide">
    <w:name w:val="CaptionFigureWide"/>
    <w:next w:val="a0"/>
    <w:rsid w:val="004958EB"/>
    <w:pPr>
      <w:tabs>
        <w:tab w:val="left" w:pos="2268"/>
      </w:tabs>
      <w:spacing w:before="120" w:after="60"/>
      <w:ind w:left="2268" w:hanging="964"/>
    </w:pPr>
    <w:rPr>
      <w:rFonts w:ascii="Arial" w:hAnsi="Arial"/>
    </w:rPr>
  </w:style>
  <w:style w:type="paragraph" w:customStyle="1" w:styleId="CaptionTableWide">
    <w:name w:val="CaptionTableWide"/>
    <w:next w:val="a0"/>
    <w:rsid w:val="004958EB"/>
    <w:pPr>
      <w:tabs>
        <w:tab w:val="left" w:pos="2268"/>
      </w:tabs>
      <w:spacing w:before="120" w:after="60"/>
      <w:ind w:left="2268" w:hanging="964"/>
    </w:pPr>
    <w:rPr>
      <w:rFonts w:ascii="Arial" w:hAnsi="Arial"/>
    </w:rPr>
  </w:style>
  <w:style w:type="paragraph" w:customStyle="1" w:styleId="CaptionEquationWide">
    <w:name w:val="CaptionEquationWide"/>
    <w:next w:val="a0"/>
    <w:rsid w:val="004958EB"/>
    <w:pPr>
      <w:tabs>
        <w:tab w:val="left" w:pos="2552"/>
      </w:tabs>
      <w:spacing w:before="120" w:after="60"/>
      <w:ind w:left="2495" w:hanging="1191"/>
    </w:pPr>
    <w:rPr>
      <w:rFonts w:ascii="Arial" w:hAnsi="Arial"/>
    </w:rPr>
  </w:style>
  <w:style w:type="paragraph" w:styleId="a8">
    <w:name w:val="footnote text"/>
    <w:basedOn w:val="a"/>
    <w:link w:val="Char"/>
    <w:rsid w:val="00CB075F"/>
    <w:rPr>
      <w:sz w:val="20"/>
      <w:lang w:val="en-US"/>
    </w:rPr>
  </w:style>
  <w:style w:type="character" w:customStyle="1" w:styleId="Char">
    <w:name w:val="脚注文本 Char"/>
    <w:basedOn w:val="a1"/>
    <w:link w:val="a8"/>
    <w:rsid w:val="00CB075F"/>
    <w:rPr>
      <w:rFonts w:ascii="Arial" w:hAnsi="Arial"/>
    </w:rPr>
  </w:style>
  <w:style w:type="paragraph" w:styleId="a9">
    <w:name w:val="caption"/>
    <w:basedOn w:val="a"/>
    <w:next w:val="a"/>
    <w:semiHidden/>
    <w:unhideWhenUsed/>
    <w:qFormat/>
    <w:rsid w:val="00CB075F"/>
    <w:rPr>
      <w:b/>
      <w:bCs/>
      <w:sz w:val="20"/>
      <w:lang w:val="en-US"/>
    </w:rPr>
  </w:style>
  <w:style w:type="character" w:styleId="aa">
    <w:name w:val="Hyperlink"/>
    <w:basedOn w:val="a1"/>
    <w:uiPriority w:val="99"/>
    <w:unhideWhenUsed/>
    <w:rsid w:val="003547A2"/>
    <w:rPr>
      <w:color w:val="0000FF" w:themeColor="hyperlink"/>
      <w:u w:val="single"/>
    </w:rPr>
  </w:style>
  <w:style w:type="paragraph" w:styleId="50">
    <w:name w:val="toc 5"/>
    <w:basedOn w:val="a"/>
    <w:next w:val="a"/>
    <w:autoRedefine/>
    <w:rsid w:val="003547A2"/>
    <w:pPr>
      <w:spacing w:after="100"/>
      <w:ind w:left="880"/>
    </w:pPr>
  </w:style>
  <w:style w:type="paragraph" w:styleId="6">
    <w:name w:val="toc 6"/>
    <w:basedOn w:val="a"/>
    <w:next w:val="a"/>
    <w:autoRedefine/>
    <w:rsid w:val="003547A2"/>
    <w:pPr>
      <w:spacing w:after="100"/>
      <w:ind w:left="1100"/>
    </w:pPr>
  </w:style>
  <w:style w:type="paragraph" w:styleId="7">
    <w:name w:val="toc 7"/>
    <w:basedOn w:val="a"/>
    <w:next w:val="a"/>
    <w:autoRedefine/>
    <w:rsid w:val="003547A2"/>
    <w:pPr>
      <w:spacing w:after="100"/>
      <w:ind w:left="1320"/>
    </w:pPr>
  </w:style>
  <w:style w:type="paragraph" w:styleId="8">
    <w:name w:val="toc 8"/>
    <w:basedOn w:val="a"/>
    <w:next w:val="a"/>
    <w:autoRedefine/>
    <w:rsid w:val="003547A2"/>
    <w:pPr>
      <w:spacing w:after="100"/>
      <w:ind w:left="1540"/>
    </w:pPr>
  </w:style>
  <w:style w:type="paragraph" w:styleId="9">
    <w:name w:val="toc 9"/>
    <w:basedOn w:val="a"/>
    <w:next w:val="a"/>
    <w:autoRedefine/>
    <w:rsid w:val="003547A2"/>
    <w:pPr>
      <w:spacing w:after="100"/>
      <w:ind w:left="1760"/>
    </w:pPr>
  </w:style>
  <w:style w:type="paragraph" w:styleId="ab">
    <w:name w:val="Balloon Text"/>
    <w:basedOn w:val="a"/>
    <w:link w:val="Char0"/>
    <w:rsid w:val="00FD4860"/>
    <w:rPr>
      <w:rFonts w:ascii="Tahoma" w:hAnsi="Tahoma" w:cs="Tahoma"/>
      <w:sz w:val="16"/>
      <w:szCs w:val="16"/>
    </w:rPr>
  </w:style>
  <w:style w:type="character" w:customStyle="1" w:styleId="Char0">
    <w:name w:val="批注框文本 Char"/>
    <w:basedOn w:val="a1"/>
    <w:link w:val="ab"/>
    <w:rsid w:val="00FD4860"/>
    <w:rPr>
      <w:rFonts w:ascii="Tahoma"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A0C1B"/>
    <w:rPr>
      <w:rFonts w:ascii="Arial" w:hAnsi="Arial"/>
      <w:sz w:val="22"/>
      <w:lang w:val="en-GB"/>
    </w:rPr>
  </w:style>
  <w:style w:type="paragraph" w:styleId="Heading1">
    <w:name w:val="heading 1"/>
    <w:next w:val="BodyText"/>
    <w:qFormat/>
    <w:rsid w:val="00620267"/>
    <w:pPr>
      <w:keepNext/>
      <w:numPr>
        <w:numId w:val="1"/>
      </w:numPr>
      <w:tabs>
        <w:tab w:val="left" w:pos="1304"/>
        <w:tab w:val="left" w:pos="2552"/>
        <w:tab w:val="left" w:pos="3856"/>
        <w:tab w:val="left" w:pos="5216"/>
        <w:tab w:val="left" w:pos="6464"/>
        <w:tab w:val="left" w:pos="7768"/>
        <w:tab w:val="left" w:pos="9072"/>
        <w:tab w:val="left" w:pos="10206"/>
      </w:tabs>
      <w:spacing w:before="480"/>
      <w:ind w:left="1304"/>
      <w:outlineLvl w:val="0"/>
    </w:pPr>
    <w:rPr>
      <w:rFonts w:ascii="Arial" w:hAnsi="Arial"/>
      <w:b/>
      <w:kern w:val="28"/>
      <w:sz w:val="28"/>
    </w:rPr>
  </w:style>
  <w:style w:type="paragraph" w:styleId="Heading2">
    <w:name w:val="heading 2"/>
    <w:basedOn w:val="Heading1"/>
    <w:next w:val="BodyText"/>
    <w:qFormat/>
    <w:rsid w:val="004958EB"/>
    <w:pPr>
      <w:numPr>
        <w:ilvl w:val="1"/>
      </w:numPr>
      <w:spacing w:before="360"/>
      <w:ind w:left="1304"/>
      <w:outlineLvl w:val="1"/>
    </w:pPr>
    <w:rPr>
      <w:sz w:val="24"/>
    </w:rPr>
  </w:style>
  <w:style w:type="paragraph" w:styleId="Heading3">
    <w:name w:val="heading 3"/>
    <w:basedOn w:val="Heading2"/>
    <w:next w:val="BodyText"/>
    <w:qFormat/>
    <w:rsid w:val="004958EB"/>
    <w:pPr>
      <w:numPr>
        <w:ilvl w:val="2"/>
      </w:numPr>
      <w:ind w:left="1304"/>
      <w:outlineLvl w:val="2"/>
    </w:pPr>
    <w:rPr>
      <w:sz w:val="22"/>
    </w:rPr>
  </w:style>
  <w:style w:type="paragraph" w:styleId="Heading4">
    <w:name w:val="heading 4"/>
    <w:basedOn w:val="Heading3"/>
    <w:next w:val="BodyText"/>
    <w:qFormat/>
    <w:rsid w:val="004958EB"/>
    <w:pPr>
      <w:numPr>
        <w:ilvl w:val="3"/>
      </w:numPr>
      <w:ind w:left="1304"/>
      <w:outlineLvl w:val="3"/>
    </w:pPr>
    <w:rPr>
      <w:b w:val="0"/>
    </w:rPr>
  </w:style>
  <w:style w:type="paragraph" w:styleId="Heading5">
    <w:name w:val="heading 5"/>
    <w:basedOn w:val="Heading4"/>
    <w:next w:val="BodyText"/>
    <w:qFormat/>
    <w:rsid w:val="004958EB"/>
    <w:pPr>
      <w:numPr>
        <w:ilvl w:val="4"/>
      </w:numPr>
      <w:spacing w:after="60"/>
      <w:ind w:left="1304" w:hanging="1304"/>
      <w:outlineLvl w:val="4"/>
    </w:pPr>
    <w:rPr>
      <w:bCs/>
      <w:iCs/>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rsid w:val="004958EB"/>
    <w:pPr>
      <w:keepLines/>
      <w:tabs>
        <w:tab w:val="left" w:pos="1247"/>
        <w:tab w:val="left" w:pos="2552"/>
        <w:tab w:val="left" w:pos="3856"/>
        <w:tab w:val="left" w:pos="5216"/>
        <w:tab w:val="left" w:pos="6464"/>
        <w:tab w:val="left" w:pos="7768"/>
        <w:tab w:val="left" w:pos="9072"/>
        <w:tab w:val="left" w:pos="10206"/>
      </w:tabs>
      <w:spacing w:before="240"/>
      <w:ind w:left="1304"/>
    </w:pPr>
    <w:rPr>
      <w:rFonts w:ascii="Arial" w:hAnsi="Arial"/>
      <w:sz w:val="22"/>
    </w:rPr>
  </w:style>
  <w:style w:type="paragraph" w:styleId="Header">
    <w:name w:val="header"/>
    <w:rsid w:val="00C0062B"/>
    <w:pPr>
      <w:tabs>
        <w:tab w:val="center" w:pos="4320"/>
        <w:tab w:val="right" w:pos="8640"/>
      </w:tabs>
      <w:spacing w:before="40"/>
    </w:pPr>
    <w:rPr>
      <w:rFonts w:ascii="Arial" w:hAnsi="Arial"/>
      <w:noProof/>
    </w:rPr>
  </w:style>
  <w:style w:type="paragraph" w:styleId="Footer">
    <w:name w:val="footer"/>
    <w:rsid w:val="00C0062B"/>
    <w:pPr>
      <w:tabs>
        <w:tab w:val="center" w:pos="4320"/>
        <w:tab w:val="right" w:pos="8640"/>
      </w:tabs>
    </w:pPr>
    <w:rPr>
      <w:rFonts w:ascii="Arial" w:hAnsi="Arial"/>
      <w:noProof/>
      <w:sz w:val="12"/>
    </w:rPr>
  </w:style>
  <w:style w:type="paragraph" w:customStyle="1" w:styleId="Text">
    <w:name w:val="Text"/>
    <w:rsid w:val="004958EB"/>
    <w:pPr>
      <w:keepLines/>
      <w:tabs>
        <w:tab w:val="left" w:pos="1247"/>
        <w:tab w:val="left" w:pos="2552"/>
        <w:tab w:val="left" w:pos="3856"/>
        <w:tab w:val="left" w:pos="5216"/>
        <w:tab w:val="left" w:pos="6464"/>
        <w:tab w:val="left" w:pos="7768"/>
        <w:tab w:val="left" w:pos="9072"/>
        <w:tab w:val="left" w:pos="10206"/>
      </w:tabs>
      <w:ind w:left="1304"/>
    </w:pPr>
    <w:rPr>
      <w:rFonts w:ascii="Arial" w:hAnsi="Arial"/>
      <w:sz w:val="22"/>
    </w:rPr>
  </w:style>
  <w:style w:type="paragraph" w:customStyle="1" w:styleId="DocumentTitle">
    <w:name w:val="Document Title"/>
    <w:rsid w:val="004958EB"/>
    <w:pPr>
      <w:ind w:left="1304"/>
    </w:pPr>
    <w:rPr>
      <w:rFonts w:ascii="Arial" w:hAnsi="Arial"/>
      <w:noProof/>
      <w:sz w:val="22"/>
      <w:u w:val="single"/>
    </w:rPr>
  </w:style>
  <w:style w:type="paragraph" w:styleId="Title">
    <w:name w:val="Title"/>
    <w:next w:val="BodyText"/>
    <w:qFormat/>
    <w:rsid w:val="004958EB"/>
    <w:pPr>
      <w:spacing w:before="240"/>
      <w:ind w:left="1304"/>
    </w:pPr>
    <w:rPr>
      <w:rFonts w:ascii="Arial" w:hAnsi="Arial"/>
      <w:b/>
      <w:noProof/>
      <w:sz w:val="28"/>
    </w:rPr>
  </w:style>
  <w:style w:type="paragraph" w:styleId="TOC1">
    <w:name w:val="toc 1"/>
    <w:next w:val="Text"/>
    <w:autoRedefine/>
    <w:uiPriority w:val="39"/>
    <w:rsid w:val="004922C6"/>
    <w:pPr>
      <w:tabs>
        <w:tab w:val="right" w:leader="dot" w:pos="10206"/>
      </w:tabs>
      <w:spacing w:before="120"/>
      <w:ind w:left="1871" w:hanging="567"/>
    </w:pPr>
    <w:rPr>
      <w:rFonts w:ascii="Arial" w:hAnsi="Arial" w:cs="Arial"/>
      <w:b/>
      <w:noProof/>
      <w:sz w:val="22"/>
    </w:rPr>
  </w:style>
  <w:style w:type="paragraph" w:styleId="TOC2">
    <w:name w:val="toc 2"/>
    <w:basedOn w:val="TOC1"/>
    <w:next w:val="Text"/>
    <w:autoRedefine/>
    <w:uiPriority w:val="39"/>
    <w:pPr>
      <w:spacing w:before="0"/>
      <w:ind w:left="2721" w:hanging="850"/>
    </w:pPr>
    <w:rPr>
      <w:b w:val="0"/>
    </w:rPr>
  </w:style>
  <w:style w:type="paragraph" w:styleId="TOC3">
    <w:name w:val="toc 3"/>
    <w:basedOn w:val="TOC1"/>
    <w:next w:val="Text"/>
    <w:autoRedefine/>
    <w:uiPriority w:val="39"/>
    <w:pPr>
      <w:spacing w:before="0"/>
      <w:ind w:left="2721" w:hanging="850"/>
    </w:pPr>
    <w:rPr>
      <w:b w:val="0"/>
    </w:rPr>
  </w:style>
  <w:style w:type="paragraph" w:styleId="TOC4">
    <w:name w:val="toc 4"/>
    <w:basedOn w:val="TOC1"/>
    <w:next w:val="Text"/>
    <w:autoRedefine/>
    <w:semiHidden/>
    <w:pPr>
      <w:spacing w:before="0"/>
      <w:ind w:left="2721" w:hanging="850"/>
    </w:pPr>
    <w:rPr>
      <w:b w:val="0"/>
    </w:rPr>
  </w:style>
  <w:style w:type="paragraph" w:customStyle="1" w:styleId="TableStyle">
    <w:name w:val="TableStyle"/>
    <w:rsid w:val="004958EB"/>
    <w:pPr>
      <w:ind w:left="85"/>
    </w:pPr>
    <w:rPr>
      <w:rFonts w:ascii="Arial" w:hAnsi="Arial"/>
      <w:noProof/>
      <w:sz w:val="22"/>
    </w:rPr>
  </w:style>
  <w:style w:type="paragraph" w:customStyle="1" w:styleId="NoSpellcheck">
    <w:name w:val="NoSpellcheck"/>
    <w:rsid w:val="00620267"/>
    <w:rPr>
      <w:rFonts w:ascii="Arial" w:hAnsi="Arial"/>
      <w:noProof/>
      <w:sz w:val="12"/>
    </w:rPr>
  </w:style>
  <w:style w:type="paragraph" w:customStyle="1" w:styleId="Heading">
    <w:name w:val="Heading"/>
    <w:next w:val="BodyText"/>
    <w:rsid w:val="004958EB"/>
    <w:pPr>
      <w:spacing w:before="360"/>
      <w:ind w:left="1304"/>
    </w:pPr>
    <w:rPr>
      <w:rFonts w:ascii="Arial" w:hAnsi="Arial"/>
      <w:b/>
      <w:sz w:val="22"/>
    </w:rPr>
  </w:style>
  <w:style w:type="paragraph" w:customStyle="1" w:styleId="Contents">
    <w:name w:val="Contents"/>
    <w:next w:val="Text"/>
    <w:rsid w:val="004958EB"/>
    <w:pPr>
      <w:spacing w:before="360" w:after="120"/>
      <w:ind w:left="1304"/>
    </w:pPr>
    <w:rPr>
      <w:rFonts w:ascii="Arial" w:hAnsi="Arial"/>
      <w:b/>
      <w:noProof/>
      <w:sz w:val="22"/>
    </w:rPr>
  </w:style>
  <w:style w:type="paragraph" w:customStyle="1" w:styleId="TableStyleUnderline">
    <w:name w:val="TableStyleUnderline"/>
    <w:basedOn w:val="TableStyle"/>
    <w:pPr>
      <w:ind w:left="0"/>
    </w:pPr>
    <w:rPr>
      <w:u w:val="single"/>
    </w:rPr>
  </w:style>
  <w:style w:type="paragraph" w:styleId="List2">
    <w:name w:val="List 2"/>
    <w:basedOn w:val="Normal"/>
    <w:rsid w:val="004958EB"/>
    <w:pPr>
      <w:numPr>
        <w:numId w:val="14"/>
      </w:numPr>
      <w:spacing w:before="180"/>
    </w:pPr>
    <w:rPr>
      <w:lang w:val="en-US"/>
    </w:rPr>
  </w:style>
  <w:style w:type="paragraph" w:customStyle="1" w:styleId="Distribution">
    <w:name w:val="Distribution"/>
    <w:basedOn w:val="Heading"/>
    <w:next w:val="Text"/>
    <w:rsid w:val="00620267"/>
  </w:style>
  <w:style w:type="paragraph" w:styleId="ListNumber2">
    <w:name w:val="List Number 2"/>
    <w:rsid w:val="004958EB"/>
    <w:pPr>
      <w:numPr>
        <w:numId w:val="2"/>
      </w:numPr>
      <w:spacing w:before="180"/>
    </w:pPr>
    <w:rPr>
      <w:rFonts w:ascii="Arial" w:hAnsi="Arial"/>
      <w:sz w:val="22"/>
    </w:rPr>
  </w:style>
  <w:style w:type="paragraph" w:customStyle="1" w:styleId="ProgramStyle">
    <w:name w:val="ProgramStyle"/>
    <w:next w:val="BodyText"/>
    <w:rsid w:val="004958EB"/>
    <w:pPr>
      <w:ind w:left="1304"/>
    </w:pPr>
    <w:rPr>
      <w:rFonts w:ascii="Courier New" w:hAnsi="Courier New"/>
      <w:sz w:val="16"/>
    </w:rPr>
  </w:style>
  <w:style w:type="paragraph" w:customStyle="1" w:styleId="Listabcsinglelinewide">
    <w:name w:val="List abc single line (wide)"/>
    <w:rsid w:val="004958EB"/>
    <w:pPr>
      <w:numPr>
        <w:numId w:val="5"/>
      </w:numPr>
    </w:pPr>
    <w:rPr>
      <w:rFonts w:ascii="Arial" w:hAnsi="Arial"/>
      <w:sz w:val="22"/>
      <w:lang w:bidi="ar-DZ"/>
    </w:rPr>
  </w:style>
  <w:style w:type="paragraph" w:customStyle="1" w:styleId="Listnumberdoublelinewide">
    <w:name w:val="List number double line (wide)"/>
    <w:basedOn w:val="Normal"/>
    <w:rsid w:val="004958EB"/>
    <w:pPr>
      <w:numPr>
        <w:numId w:val="12"/>
      </w:numPr>
      <w:spacing w:before="240"/>
    </w:pPr>
    <w:rPr>
      <w:lang w:val="en-US"/>
    </w:rPr>
  </w:style>
  <w:style w:type="paragraph" w:customStyle="1" w:styleId="Listnumbersinglelinewide">
    <w:name w:val="List number single line (wide)"/>
    <w:rsid w:val="004958EB"/>
    <w:pPr>
      <w:numPr>
        <w:numId w:val="4"/>
      </w:numPr>
    </w:pPr>
    <w:rPr>
      <w:rFonts w:ascii="Arial" w:hAnsi="Arial"/>
      <w:sz w:val="22"/>
    </w:rPr>
  </w:style>
  <w:style w:type="paragraph" w:customStyle="1" w:styleId="Listabcdoublelinewide">
    <w:name w:val="List abc double line (wide)"/>
    <w:rsid w:val="004958EB"/>
    <w:pPr>
      <w:numPr>
        <w:numId w:val="15"/>
      </w:numPr>
      <w:spacing w:before="220"/>
    </w:pPr>
    <w:rPr>
      <w:rFonts w:ascii="Arial" w:hAnsi="Arial"/>
      <w:sz w:val="22"/>
    </w:rPr>
  </w:style>
  <w:style w:type="paragraph" w:customStyle="1" w:styleId="ListBulletwide">
    <w:name w:val="List Bullet (wide)"/>
    <w:rsid w:val="004958EB"/>
    <w:pPr>
      <w:numPr>
        <w:numId w:val="7"/>
      </w:numPr>
    </w:pPr>
    <w:rPr>
      <w:rFonts w:ascii="Arial" w:hAnsi="Arial"/>
      <w:sz w:val="22"/>
    </w:rPr>
  </w:style>
  <w:style w:type="paragraph" w:customStyle="1" w:styleId="ListBullet2wide">
    <w:name w:val="List Bullet 2 (wide)"/>
    <w:rsid w:val="004958EB"/>
    <w:pPr>
      <w:numPr>
        <w:numId w:val="10"/>
      </w:numPr>
      <w:spacing w:before="220"/>
      <w:ind w:left="1667" w:hanging="363"/>
    </w:pPr>
    <w:rPr>
      <w:rFonts w:ascii="Arial" w:hAnsi="Arial"/>
      <w:sz w:val="22"/>
    </w:rPr>
  </w:style>
  <w:style w:type="paragraph" w:styleId="Closing">
    <w:name w:val="Closing"/>
    <w:basedOn w:val="Normal"/>
    <w:pPr>
      <w:ind w:left="4252"/>
    </w:pPr>
  </w:style>
  <w:style w:type="paragraph" w:customStyle="1" w:styleId="Term-list">
    <w:name w:val="Term-list"/>
    <w:rsid w:val="004958EB"/>
    <w:pPr>
      <w:spacing w:before="240"/>
      <w:ind w:left="3572" w:hanging="2268"/>
    </w:pPr>
    <w:rPr>
      <w:rFonts w:ascii="Arial" w:hAnsi="Arial"/>
      <w:sz w:val="22"/>
    </w:rPr>
  </w:style>
  <w:style w:type="paragraph" w:customStyle="1" w:styleId="CaptionFigureWide">
    <w:name w:val="CaptionFigureWide"/>
    <w:next w:val="BodyText"/>
    <w:rsid w:val="004958EB"/>
    <w:pPr>
      <w:tabs>
        <w:tab w:val="left" w:pos="2268"/>
      </w:tabs>
      <w:spacing w:before="120" w:after="60"/>
      <w:ind w:left="2268" w:hanging="964"/>
    </w:pPr>
    <w:rPr>
      <w:rFonts w:ascii="Arial" w:hAnsi="Arial"/>
    </w:rPr>
  </w:style>
  <w:style w:type="paragraph" w:customStyle="1" w:styleId="CaptionTableWide">
    <w:name w:val="CaptionTableWide"/>
    <w:next w:val="BodyText"/>
    <w:rsid w:val="004958EB"/>
    <w:pPr>
      <w:tabs>
        <w:tab w:val="left" w:pos="2268"/>
      </w:tabs>
      <w:spacing w:before="120" w:after="60"/>
      <w:ind w:left="2268" w:hanging="964"/>
    </w:pPr>
    <w:rPr>
      <w:rFonts w:ascii="Arial" w:hAnsi="Arial"/>
    </w:rPr>
  </w:style>
  <w:style w:type="paragraph" w:customStyle="1" w:styleId="CaptionEquationWide">
    <w:name w:val="CaptionEquationWide"/>
    <w:next w:val="BodyText"/>
    <w:rsid w:val="004958EB"/>
    <w:pPr>
      <w:tabs>
        <w:tab w:val="left" w:pos="2552"/>
      </w:tabs>
      <w:spacing w:before="120" w:after="60"/>
      <w:ind w:left="2495" w:hanging="1191"/>
    </w:pPr>
    <w:rPr>
      <w:rFonts w:ascii="Arial" w:hAnsi="Arial"/>
    </w:rPr>
  </w:style>
  <w:style w:type="paragraph" w:styleId="FootnoteText">
    <w:name w:val="footnote text"/>
    <w:basedOn w:val="Normal"/>
    <w:link w:val="FootnoteTextChar"/>
    <w:rsid w:val="00CB075F"/>
    <w:rPr>
      <w:sz w:val="20"/>
      <w:lang w:val="en-US"/>
    </w:rPr>
  </w:style>
  <w:style w:type="character" w:customStyle="1" w:styleId="FootnoteTextChar">
    <w:name w:val="Footnote Text Char"/>
    <w:basedOn w:val="DefaultParagraphFont"/>
    <w:link w:val="FootnoteText"/>
    <w:rsid w:val="00CB075F"/>
    <w:rPr>
      <w:rFonts w:ascii="Arial" w:hAnsi="Arial"/>
    </w:rPr>
  </w:style>
  <w:style w:type="paragraph" w:styleId="Caption">
    <w:name w:val="caption"/>
    <w:basedOn w:val="Normal"/>
    <w:next w:val="Normal"/>
    <w:semiHidden/>
    <w:unhideWhenUsed/>
    <w:qFormat/>
    <w:rsid w:val="00CB075F"/>
    <w:rPr>
      <w:b/>
      <w:bCs/>
      <w:sz w:val="20"/>
      <w:lang w:val="en-US"/>
    </w:rPr>
  </w:style>
  <w:style w:type="character" w:styleId="Hyperlink">
    <w:name w:val="Hyperlink"/>
    <w:basedOn w:val="DefaultParagraphFont"/>
    <w:uiPriority w:val="99"/>
    <w:unhideWhenUsed/>
    <w:rsid w:val="003547A2"/>
    <w:rPr>
      <w:color w:val="0000FF" w:themeColor="hyperlink"/>
      <w:u w:val="single"/>
    </w:rPr>
  </w:style>
  <w:style w:type="paragraph" w:styleId="TOC5">
    <w:name w:val="toc 5"/>
    <w:basedOn w:val="Normal"/>
    <w:next w:val="Normal"/>
    <w:autoRedefine/>
    <w:rsid w:val="003547A2"/>
    <w:pPr>
      <w:spacing w:after="100"/>
      <w:ind w:left="880"/>
    </w:pPr>
  </w:style>
  <w:style w:type="paragraph" w:styleId="TOC6">
    <w:name w:val="toc 6"/>
    <w:basedOn w:val="Normal"/>
    <w:next w:val="Normal"/>
    <w:autoRedefine/>
    <w:rsid w:val="003547A2"/>
    <w:pPr>
      <w:spacing w:after="100"/>
      <w:ind w:left="1100"/>
    </w:pPr>
  </w:style>
  <w:style w:type="paragraph" w:styleId="TOC7">
    <w:name w:val="toc 7"/>
    <w:basedOn w:val="Normal"/>
    <w:next w:val="Normal"/>
    <w:autoRedefine/>
    <w:rsid w:val="003547A2"/>
    <w:pPr>
      <w:spacing w:after="100"/>
      <w:ind w:left="1320"/>
    </w:pPr>
  </w:style>
  <w:style w:type="paragraph" w:styleId="TOC8">
    <w:name w:val="toc 8"/>
    <w:basedOn w:val="Normal"/>
    <w:next w:val="Normal"/>
    <w:autoRedefine/>
    <w:rsid w:val="003547A2"/>
    <w:pPr>
      <w:spacing w:after="100"/>
      <w:ind w:left="1540"/>
    </w:pPr>
  </w:style>
  <w:style w:type="paragraph" w:styleId="TOC9">
    <w:name w:val="toc 9"/>
    <w:basedOn w:val="Normal"/>
    <w:next w:val="Normal"/>
    <w:autoRedefine/>
    <w:rsid w:val="003547A2"/>
    <w:pPr>
      <w:spacing w:after="100"/>
      <w:ind w:left="1760"/>
    </w:pPr>
  </w:style>
  <w:style w:type="paragraph" w:styleId="BalloonText">
    <w:name w:val="Balloon Text"/>
    <w:basedOn w:val="Normal"/>
    <w:link w:val="BalloonTextChar"/>
    <w:rsid w:val="00FD4860"/>
    <w:rPr>
      <w:rFonts w:ascii="Tahoma" w:hAnsi="Tahoma" w:cs="Tahoma"/>
      <w:sz w:val="16"/>
      <w:szCs w:val="16"/>
    </w:rPr>
  </w:style>
  <w:style w:type="character" w:customStyle="1" w:styleId="BalloonTextChar">
    <w:name w:val="Balloon Text Char"/>
    <w:basedOn w:val="DefaultParagraphFont"/>
    <w:link w:val="BalloonText"/>
    <w:rsid w:val="00FD4860"/>
    <w:rPr>
      <w:rFonts w:ascii="Tahoma" w:hAnsi="Tahoma" w:cs="Tahoma"/>
      <w:sz w:val="16"/>
      <w:szCs w:val="16"/>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3F756A-6E2C-4F7C-9B22-C064CC9DC5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658</Words>
  <Characters>4772</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
    </vt:vector>
  </TitlesOfParts>
  <Company>Ericsson</Company>
  <LinksUpToDate>false</LinksUpToDate>
  <CharactersWithSpaces>5420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Gregory Mirsky</dc:creator>
  <dc:description>Uen_x000d_Rev PA1</dc:description>
  <cp:lastModifiedBy>Mach Chen</cp:lastModifiedBy>
  <cp:revision>2</cp:revision>
  <cp:lastPrinted>1998-10-07T06:22:00Z</cp:lastPrinted>
  <dcterms:created xsi:type="dcterms:W3CDTF">2015-12-30T09:59:00Z</dcterms:created>
  <dcterms:modified xsi:type="dcterms:W3CDTF">2015-12-30T09:59:00Z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ecurityClass">
    <vt:lpwstr>Ericsson Internal</vt:lpwstr>
  </property>
  <property fmtid="{D5CDD505-2E9C-101B-9397-08002B2CF9AE}" pid="3" name="DocName">
    <vt:lpwstr/>
  </property>
  <property fmtid="{D5CDD505-2E9C-101B-9397-08002B2CF9AE}" pid="4" name="Prepared">
    <vt:lpwstr/>
  </property>
  <property fmtid="{D5CDD505-2E9C-101B-9397-08002B2CF9AE}" pid="5" name="DocNo">
    <vt:lpwstr/>
  </property>
  <property fmtid="{D5CDD505-2E9C-101B-9397-08002B2CF9AE}" pid="6" name="Revision">
    <vt:lpwstr>PA1</vt:lpwstr>
  </property>
  <property fmtid="{D5CDD505-2E9C-101B-9397-08002B2CF9AE}" pid="7" name="Checked">
    <vt:lpwstr/>
  </property>
  <property fmtid="{D5CDD505-2E9C-101B-9397-08002B2CF9AE}" pid="8" name="Title">
    <vt:lpwstr>Title (Please note: This is a field. Update via 'Update Ericsson Header' button!)</vt:lpwstr>
  </property>
  <property fmtid="{D5CDD505-2E9C-101B-9397-08002B2CF9AE}" pid="9" name="Reference">
    <vt:lpwstr/>
  </property>
  <property fmtid="{D5CDD505-2E9C-101B-9397-08002B2CF9AE}" pid="10" name="Date">
    <vt:lpwstr>2015-12-21</vt:lpwstr>
  </property>
  <property fmtid="{D5CDD505-2E9C-101B-9397-08002B2CF9AE}" pid="11" name="Keyword">
    <vt:lpwstr/>
  </property>
  <property fmtid="{D5CDD505-2E9C-101B-9397-08002B2CF9AE}" pid="12" name="ApprovedBy">
    <vt:lpwstr/>
  </property>
  <property fmtid="{D5CDD505-2E9C-101B-9397-08002B2CF9AE}" pid="13" name="TemplateName">
    <vt:lpwstr>CXC 172 4735/5</vt:lpwstr>
  </property>
  <property fmtid="{D5CDD505-2E9C-101B-9397-08002B2CF9AE}" pid="14" name="TemplateVersion">
    <vt:lpwstr>R3A</vt:lpwstr>
  </property>
  <property fmtid="{D5CDD505-2E9C-101B-9397-08002B2CF9AE}" pid="15" name="DocumentType">
    <vt:lpwstr>StandardPortrait2</vt:lpwstr>
  </property>
  <property fmtid="{D5CDD505-2E9C-101B-9397-08002B2CF9AE}" pid="16" name="Language">
    <vt:lpwstr>EnglishUS</vt:lpwstr>
  </property>
  <property fmtid="{D5CDD505-2E9C-101B-9397-08002B2CF9AE}" pid="17" name="FilePath">
    <vt:lpwstr>False</vt:lpwstr>
  </property>
  <property fmtid="{D5CDD505-2E9C-101B-9397-08002B2CF9AE}" pid="18" name="Size">
    <vt:lpwstr>Wide</vt:lpwstr>
  </property>
  <property fmtid="{D5CDD505-2E9C-101B-9397-08002B2CF9AE}" pid="19" name="TemplateIdentity">
    <vt:lpwstr/>
  </property>
  <property fmtid="{D5CDD505-2E9C-101B-9397-08002B2CF9AE}" pid="20" name="TemplateID">
    <vt:lpwstr>False</vt:lpwstr>
  </property>
  <property fmtid="{D5CDD505-2E9C-101B-9397-08002B2CF9AE}" pid="21" name="ConfCtrl">
    <vt:lpwstr>False</vt:lpwstr>
  </property>
  <property fmtid="{D5CDD505-2E9C-101B-9397-08002B2CF9AE}" pid="22" name="Conf">
    <vt:lpwstr>Ericsson Internal</vt:lpwstr>
  </property>
  <property fmtid="{D5CDD505-2E9C-101B-9397-08002B2CF9AE}" pid="23" name="AdmInfo">
    <vt:lpwstr/>
  </property>
  <property fmtid="{D5CDD505-2E9C-101B-9397-08002B2CF9AE}" pid="24" name="PackageNo">
    <vt:lpwstr>LXA 119 604</vt:lpwstr>
  </property>
  <property fmtid="{D5CDD505-2E9C-101B-9397-08002B2CF9AE}" pid="25" name="PackageVersion">
    <vt:lpwstr>R5A</vt:lpwstr>
  </property>
  <property fmtid="{D5CDD505-2E9C-101B-9397-08002B2CF9AE}" pid="26" name="x">
    <vt:lpwstr>1</vt:lpwstr>
  </property>
  <property fmtid="{D5CDD505-2E9C-101B-9397-08002B2CF9AE}" pid="27" name="_readonly">
    <vt:lpwstr/>
  </property>
  <property fmtid="{D5CDD505-2E9C-101B-9397-08002B2CF9AE}" pid="28" name="_change">
    <vt:lpwstr/>
  </property>
  <property fmtid="{D5CDD505-2E9C-101B-9397-08002B2CF9AE}" pid="29" name="_full-control">
    <vt:lpwstr/>
  </property>
  <property fmtid="{D5CDD505-2E9C-101B-9397-08002B2CF9AE}" pid="30" name="sflag">
    <vt:lpwstr>1450925613</vt:lpwstr>
  </property>
  <property fmtid="{D5CDD505-2E9C-101B-9397-08002B2CF9AE}" pid="31" name="_new_ms_pID_72543">
    <vt:lpwstr>(3)RPWbDTFGDzpkHGr0IJoh80usNblBgdfUGmCh7gBs1v29hlrHootQwwg+0ETesVPlPpse6+jf
NdSLCqbZPz5lYihiiyi3Mv17cHyllisCT0DU7l4K4OL3kmjGetIx/djudHszsMLViH/h78kt
UNKFYu2t04UODtHfFbhTutbyNRdbMopc3ShYFfEjb4eWJWAfh+JKIibaDQ+QbZnKw+PkZef2
1quxNFeNGq7J1ShYdZ</vt:lpwstr>
  </property>
  <property fmtid="{D5CDD505-2E9C-101B-9397-08002B2CF9AE}" pid="32" name="_new_ms_pID_725431">
    <vt:lpwstr>cHRrWXPE1rv+dlM1KtZTZkpmjozAr+elbVZt56xBBFV35q5Ex6QFs+
54dXqSRNk5aNZGRxHtLmg6rElofxG4HSAT3jQerIQmG5EceR5irsGDgmvyYceqQbPJTiByDF
Ji+lcu0w4umypyOqB+4kfDMY+ttJKXR03xtTNENMxO2egCk6l7g2gORPr8JS/VCrb7+HvqaG
X0nqVw0eSDiAiQtwlegKw6QDajEFFwumSila</vt:lpwstr>
  </property>
  <property fmtid="{D5CDD505-2E9C-101B-9397-08002B2CF9AE}" pid="33" name="_new_ms_pID_725432">
    <vt:lpwstr>qLWtlgv5y9vCae/f98r4X8Q=</vt:lpwstr>
  </property>
</Properties>
</file>