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20A0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EB702D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DF58FB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097E2A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DDF2C2F" w14:textId="552D3B72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del w:id="0" w:author="Futurewei Technologies" w:date="2022-04-13T14:46:00Z">
        <w:r w:rsidRPr="00D11848" w:rsidDel="00D11848">
          <w:rPr>
            <w:rFonts w:ascii="Courier New" w:hAnsi="Courier New" w:cs="Courier New"/>
            <w:sz w:val="20"/>
            <w:szCs w:val="20"/>
          </w:rPr>
          <w:delText>SFC</w:delText>
        </w:r>
      </w:del>
      <w:ins w:id="1" w:author="Futurewei Technologies" w:date="2022-04-13T14:46:00Z">
        <w:r w:rsidR="00D11848">
          <w:rPr>
            <w:rFonts w:ascii="Courier New" w:hAnsi="Courier New" w:cs="Courier New"/>
            <w:sz w:val="20"/>
            <w:szCs w:val="20"/>
          </w:rPr>
          <w:t>Service Function Chaining Working Group</w:t>
        </w:r>
      </w:ins>
      <w:del w:id="2" w:author="Futurewei Technologies" w:date="2022-04-13T14:46:00Z">
        <w:r w:rsidRPr="00D11848" w:rsidDel="00D11848">
          <w:rPr>
            <w:rFonts w:ascii="Courier New" w:hAnsi="Courier New" w:cs="Courier New"/>
            <w:sz w:val="20"/>
            <w:szCs w:val="20"/>
          </w:rPr>
          <w:delText xml:space="preserve">              </w:delText>
        </w:r>
      </w:del>
      <w:ins w:id="3" w:author="Futurewei Technologies" w:date="2022-04-13T14:46:00Z">
        <w:r w:rsidR="00D11848" w:rsidRPr="00D11848">
          <w:rPr>
            <w:rFonts w:ascii="Courier New" w:hAnsi="Courier New" w:cs="Courier New"/>
            <w:sz w:val="20"/>
            <w:szCs w:val="20"/>
          </w:rPr>
          <w:t xml:space="preserve"> </w:t>
        </w:r>
      </w:ins>
      <w:proofErr w:type="spellStart"/>
      <w:r w:rsidRPr="00D11848">
        <w:rPr>
          <w:rFonts w:ascii="Courier New" w:hAnsi="Courier New" w:cs="Courier New"/>
          <w:sz w:val="20"/>
          <w:szCs w:val="20"/>
        </w:rPr>
        <w:t>Yuehua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. Wei, Ed.</w:t>
      </w:r>
    </w:p>
    <w:p w14:paraId="05AEE92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Internet-Draft                                           ZTE Corporation</w:t>
      </w:r>
    </w:p>
    <w:p w14:paraId="2233747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Intended status: Standards Track                                U.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Elzur</w:t>
      </w:r>
      <w:proofErr w:type="spellEnd"/>
    </w:p>
    <w:p w14:paraId="2B07669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Expires: 1 October 2022                                            Intel</w:t>
      </w:r>
    </w:p>
    <w:p w14:paraId="55F6E67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                                             S.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Majee</w:t>
      </w:r>
      <w:proofErr w:type="spellEnd"/>
    </w:p>
    <w:p w14:paraId="7BF49E5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                               Individual contributor</w:t>
      </w:r>
    </w:p>
    <w:p w14:paraId="726AC55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                                         C.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Pignataro</w:t>
      </w:r>
      <w:proofErr w:type="spellEnd"/>
    </w:p>
    <w:p w14:paraId="0521B01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Cisco</w:t>
      </w:r>
    </w:p>
    <w:p w14:paraId="786D243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                                          D. Eastlake</w:t>
      </w:r>
    </w:p>
    <w:p w14:paraId="0E13453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                               Futurewei Technologies</w:t>
      </w:r>
    </w:p>
    <w:p w14:paraId="14535D4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                                        30 March 2022</w:t>
      </w:r>
    </w:p>
    <w:p w14:paraId="5D2DF76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77A2F3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57265A4" w14:textId="302AA43E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Network Service Header</w:t>
      </w:r>
      <w:ins w:id="4" w:author="Futurewei Technologies" w:date="2022-04-13T14:46:00Z">
        <w:r w:rsidR="00D11848">
          <w:rPr>
            <w:rFonts w:ascii="Courier New" w:hAnsi="Courier New" w:cs="Courier New"/>
            <w:sz w:val="20"/>
            <w:szCs w:val="20"/>
          </w:rPr>
          <w:t xml:space="preserve"> (NSH)</w:t>
        </w:r>
      </w:ins>
      <w:r w:rsidRPr="00D11848">
        <w:rPr>
          <w:rFonts w:ascii="Courier New" w:hAnsi="Courier New" w:cs="Courier New"/>
          <w:sz w:val="20"/>
          <w:szCs w:val="20"/>
        </w:rPr>
        <w:t xml:space="preserve"> Metadata Type 2 Variable-Length Context Headers</w:t>
      </w:r>
    </w:p>
    <w:p w14:paraId="00B20672" w14:textId="43F0BE7E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    draft-ietf-sfc-nsh-tlv-</w:t>
      </w:r>
      <w:del w:id="5" w:author="Futurewei Technologies" w:date="2022-04-13T16:51:00Z">
        <w:r w:rsidRPr="00D11848" w:rsidDel="00C51A5F">
          <w:rPr>
            <w:rFonts w:ascii="Courier New" w:hAnsi="Courier New" w:cs="Courier New"/>
            <w:sz w:val="20"/>
            <w:szCs w:val="20"/>
          </w:rPr>
          <w:delText>14</w:delText>
        </w:r>
      </w:del>
      <w:ins w:id="6" w:author="Futurewei Technologies" w:date="2022-04-13T16:51:00Z">
        <w:r w:rsidR="00C51A5F" w:rsidRPr="00D11848">
          <w:rPr>
            <w:rFonts w:ascii="Courier New" w:hAnsi="Courier New" w:cs="Courier New"/>
            <w:sz w:val="20"/>
            <w:szCs w:val="20"/>
          </w:rPr>
          <w:t>1</w:t>
        </w:r>
        <w:r w:rsidR="00C51A5F">
          <w:rPr>
            <w:rFonts w:ascii="Courier New" w:hAnsi="Courier New" w:cs="Courier New"/>
            <w:sz w:val="20"/>
            <w:szCs w:val="20"/>
          </w:rPr>
          <w:t>5</w:t>
        </w:r>
      </w:ins>
    </w:p>
    <w:p w14:paraId="48ADE9E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2F410E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Abstract</w:t>
      </w:r>
    </w:p>
    <w:p w14:paraId="7838364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F86C73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Service Function Chaining (SFC) uses the Network Service Header (NSH)</w:t>
      </w:r>
    </w:p>
    <w:p w14:paraId="1094594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(RFC 8300) to steer and provide context Metadata (MD) with each</w:t>
      </w:r>
    </w:p>
    <w:p w14:paraId="2631AE4B" w14:textId="6A43EFD2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packet.  Such Metadata can be of various Types including MD Type 2</w:t>
      </w:r>
      <w:ins w:id="7" w:author="Futurewei Technologies" w:date="2022-04-13T14:47:00Z">
        <w:r w:rsidR="00D11848">
          <w:rPr>
            <w:rFonts w:ascii="Courier New" w:hAnsi="Courier New" w:cs="Courier New"/>
            <w:sz w:val="20"/>
            <w:szCs w:val="20"/>
          </w:rPr>
          <w:t xml:space="preserve"> consisting of</w:t>
        </w:r>
      </w:ins>
    </w:p>
    <w:p w14:paraId="5AF8413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variable length context headers.  This document specifies several</w:t>
      </w:r>
    </w:p>
    <w:p w14:paraId="00EBEB1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such context headers that can be used within a service function path.</w:t>
      </w:r>
    </w:p>
    <w:p w14:paraId="75A6F66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1486CF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Status of This Memo</w:t>
      </w:r>
    </w:p>
    <w:p w14:paraId="728A36E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B68DB3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This Internet-Draft is submitted in full conformance with the</w:t>
      </w:r>
    </w:p>
    <w:p w14:paraId="40AF8A4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provisions of BCP 78 and BCP 79.</w:t>
      </w:r>
    </w:p>
    <w:p w14:paraId="29598F5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BDC5DC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Internet-Drafts are working documents of the Internet Engineering</w:t>
      </w:r>
    </w:p>
    <w:p w14:paraId="0007B54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Task Force (IETF).  Note that other groups may also distribute</w:t>
      </w:r>
    </w:p>
    <w:p w14:paraId="42C3226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working documents as Internet-Drafts.  The list of current Internet-</w:t>
      </w:r>
    </w:p>
    <w:p w14:paraId="530C156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Drafts is at https://datatracker.ietf.org/drafts/current/.</w:t>
      </w:r>
    </w:p>
    <w:p w14:paraId="119CD55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8B095A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Internet-Drafts are draft documents valid for a maximum of six months</w:t>
      </w:r>
    </w:p>
    <w:p w14:paraId="396968C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and may be updated, replaced, or obsoleted by other documents at any</w:t>
      </w:r>
    </w:p>
    <w:p w14:paraId="1BE6717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time.  It is inappropriate to use Internet-Drafts as reference</w:t>
      </w:r>
    </w:p>
    <w:p w14:paraId="729BB8C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material or to cite them other than as "work in progress."</w:t>
      </w:r>
    </w:p>
    <w:p w14:paraId="5B0C55E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3484DF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This Internet-Draft will expire on 1 October 2022.</w:t>
      </w:r>
    </w:p>
    <w:p w14:paraId="07E3EEC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E4BE6F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Copyright Notice</w:t>
      </w:r>
    </w:p>
    <w:p w14:paraId="50E7812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C53CA3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Copyright (c) 2022 IETF Trust and the persons identified as the</w:t>
      </w:r>
    </w:p>
    <w:p w14:paraId="1582115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document authors.  All rights reserved.</w:t>
      </w:r>
    </w:p>
    <w:p w14:paraId="39DF797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D439BA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5B826B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4B1554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220693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072461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AF6CC2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lastRenderedPageBreak/>
        <w:t>Wei, et al.              Expires 1 October 2022                 [Page 1]</w:t>
      </w:r>
    </w:p>
    <w:p w14:paraId="69029CB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br w:type="page"/>
      </w:r>
    </w:p>
    <w:p w14:paraId="2442899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lastRenderedPageBreak/>
        <w:t>Internet-Draft           NSH MD2 Context Headers              March 2022</w:t>
      </w:r>
    </w:p>
    <w:p w14:paraId="27A47A4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BF3161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7A40BB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This document is subject to BCP 78 and the IETF Trust's Legal</w:t>
      </w:r>
    </w:p>
    <w:p w14:paraId="1B6303F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Provisions Relating to IETF Documents (https://trustee.ietf.org/</w:t>
      </w:r>
    </w:p>
    <w:p w14:paraId="409AE37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license-info) in effect on the date of publication of this document.</w:t>
      </w:r>
    </w:p>
    <w:p w14:paraId="1114CE1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Please review these documents carefully, as they describe your rights</w:t>
      </w:r>
    </w:p>
    <w:p w14:paraId="6633AA0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and restrictions with respect to this document.  Code Components</w:t>
      </w:r>
    </w:p>
    <w:p w14:paraId="670F1F5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extracted from this document must include Revised BSD License text as</w:t>
      </w:r>
    </w:p>
    <w:p w14:paraId="4A333BE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described in Section 4.e of the Trust Legal Provisions and are</w:t>
      </w:r>
    </w:p>
    <w:p w14:paraId="2A8DF63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provided without warranty as described in the Revised BSD License.</w:t>
      </w:r>
    </w:p>
    <w:p w14:paraId="232A978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4032AA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Table of Contents</w:t>
      </w:r>
    </w:p>
    <w:p w14:paraId="7888D72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4B30F1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1.  Introduction  . . . . . . . . . . . . . . . . . . . . . . . .   2</w:t>
      </w:r>
    </w:p>
    <w:p w14:paraId="5456E56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2.  Conventions used in this document . . . . . . . . . . . . . .   3</w:t>
      </w:r>
    </w:p>
    <w:p w14:paraId="24ABB0E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2.1.  Terminology . . . . . . . . . . . . . . . . . . . . . . .   3</w:t>
      </w:r>
    </w:p>
    <w:p w14:paraId="69AD895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2.2.  Requirements Language . . . . . . . . . . . . . . . . . .   3</w:t>
      </w:r>
    </w:p>
    <w:p w14:paraId="417BCEF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3.  NSH MD Type 2 format  . . . . . . . . . . . . . . . . . . . .   3</w:t>
      </w:r>
    </w:p>
    <w:p w14:paraId="45C092B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4.  NSH MD Type 2 Context Headers . . . . . . . . . . . . . . . .   4</w:t>
      </w:r>
    </w:p>
    <w:p w14:paraId="07C8F89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4.1.  Forwarding Context  . . . . . . . . . . . . . . . . . . .   4</w:t>
      </w:r>
    </w:p>
    <w:p w14:paraId="43F522E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4.2.  Tenant Identifier . . . . . . . . . . . . . . . . . . . .   6</w:t>
      </w:r>
    </w:p>
    <w:p w14:paraId="2E48C94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4.3.  Ingress Network Node Information  . . . . . . . . . . . .   6</w:t>
      </w:r>
    </w:p>
    <w:p w14:paraId="395EFFC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4.4.  Ingress Network Source Interface  . . . . . . . . . . . .   7</w:t>
      </w:r>
    </w:p>
    <w:p w14:paraId="0C86BA8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4.5.  Flow ID . . . . . . . . . . . . . . . . . . . . . . . . .   8</w:t>
      </w:r>
    </w:p>
    <w:p w14:paraId="27AF7D7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4.6.  Source and/or Destination Groups  . . . . . . . . . . . .   9</w:t>
      </w:r>
    </w:p>
    <w:p w14:paraId="126D8B6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4.7.  Policy Identifier . . . . . . . . . . . . . . . . . . . .   9</w:t>
      </w:r>
    </w:p>
    <w:p w14:paraId="0F89152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5.  Security Considerations . . . . . . . . . . . . . . . . . . .  10</w:t>
      </w:r>
    </w:p>
    <w:p w14:paraId="18FE52B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6.  Acknowledgments . . . . . . . . . . . . . . . . . . . . . . .  10</w:t>
      </w:r>
    </w:p>
    <w:p w14:paraId="6FB8EC0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7.  IANA Considerations . . . . . . . . . . . . . . . . . . . . .  10</w:t>
      </w:r>
    </w:p>
    <w:p w14:paraId="2442F04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7.1.  MD Type 2 Context Types . . . . . . . . . . . . . . . . .  10</w:t>
      </w:r>
    </w:p>
    <w:p w14:paraId="3708AED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7.2.  Forwarding Context Types  . . . . . . . . . . . . . . . .  11</w:t>
      </w:r>
    </w:p>
    <w:p w14:paraId="6327EF7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7.3.  Flow ID Context Types . . . . . . . . . . . . . . . . . .  12</w:t>
      </w:r>
    </w:p>
    <w:p w14:paraId="0E1A195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8.  References  . . . . . . . . . . . . . . . . . . . . . . . . .  12</w:t>
      </w:r>
    </w:p>
    <w:p w14:paraId="1A4A330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8.1.  Normative References  . . . . . . . . . . . . . . . . . .  12</w:t>
      </w:r>
    </w:p>
    <w:p w14:paraId="2B93B3D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8.2.  Informative References  . . . . . . . . . . . . . . . . .  13</w:t>
      </w:r>
    </w:p>
    <w:p w14:paraId="5C67DA7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Authors' Addresses  . . . . . . . . . . . . . . . . . . . . . . .  14</w:t>
      </w:r>
    </w:p>
    <w:p w14:paraId="17359F8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F36387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1.  Introduction</w:t>
      </w:r>
    </w:p>
    <w:p w14:paraId="5E21041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3A6147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The Network Service Header (NSH) [RFC8300] is the Service Function</w:t>
      </w:r>
    </w:p>
    <w:p w14:paraId="056BB84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Chaining (SFC) encapsulation that supports the SFC architecture</w:t>
      </w:r>
    </w:p>
    <w:p w14:paraId="108850B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[RFC7665].  As such, the NSH provides following key elements:</w:t>
      </w:r>
    </w:p>
    <w:p w14:paraId="588DFBD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A031BC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1.  Service Function Path (SFP) identification.</w:t>
      </w:r>
    </w:p>
    <w:p w14:paraId="444D95B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F760B1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2.  Indication of location within a Service Function Path.</w:t>
      </w:r>
    </w:p>
    <w:p w14:paraId="1E952BC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BBC6B3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3.  Optional, per-packet metadata (fixed-length or variable-length).</w:t>
      </w:r>
    </w:p>
    <w:p w14:paraId="666B2B7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86EB34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9E0256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70790E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84E8F0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8D2313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Wei, et al.              Expires 1 October 2022                 [Page 2]</w:t>
      </w:r>
    </w:p>
    <w:p w14:paraId="32B63EC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br w:type="page"/>
      </w:r>
    </w:p>
    <w:p w14:paraId="14933CA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lastRenderedPageBreak/>
        <w:t>Internet-Draft           NSH MD2 Context Headers              March 2022</w:t>
      </w:r>
    </w:p>
    <w:p w14:paraId="6F8981E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949EC4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3F9A2B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[RFC8300] further defines two metadata formats (MD Types): 1 and 2.</w:t>
      </w:r>
    </w:p>
    <w:p w14:paraId="4AE491F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MD Type 1 defines the fixed-length, 16-octet long metadata, whereas</w:t>
      </w:r>
    </w:p>
    <w:p w14:paraId="3DC1574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MD Type 2 defines a variable-length context format for metadata.</w:t>
      </w:r>
    </w:p>
    <w:p w14:paraId="3D3DF36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This document defines several common metadata context headers for use</w:t>
      </w:r>
    </w:p>
    <w:p w14:paraId="0CAF30CD" w14:textId="5D104916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</w:t>
      </w:r>
      <w:del w:id="8" w:author="Futurewei Technologies" w:date="2022-04-13T14:54:00Z">
        <w:r w:rsidRPr="00D11848" w:rsidDel="00152072">
          <w:rPr>
            <w:rFonts w:ascii="Courier New" w:hAnsi="Courier New" w:cs="Courier New"/>
            <w:sz w:val="20"/>
            <w:szCs w:val="20"/>
          </w:rPr>
          <w:delText xml:space="preserve">with </w:delText>
        </w:r>
      </w:del>
      <w:ins w:id="9" w:author="Futurewei Technologies" w:date="2022-04-13T14:54:00Z">
        <w:r w:rsidR="00152072">
          <w:rPr>
            <w:rFonts w:ascii="Courier New" w:hAnsi="Courier New" w:cs="Courier New"/>
            <w:sz w:val="20"/>
            <w:szCs w:val="20"/>
          </w:rPr>
          <w:t>within</w:t>
        </w:r>
        <w:r w:rsidR="00152072" w:rsidRPr="00D11848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D11848">
        <w:rPr>
          <w:rFonts w:ascii="Courier New" w:hAnsi="Courier New" w:cs="Courier New"/>
          <w:sz w:val="20"/>
          <w:szCs w:val="20"/>
        </w:rPr>
        <w:t>NSH MD Type 2.  These supplement the Subscriber Identity and</w:t>
      </w:r>
    </w:p>
    <w:p w14:paraId="37EFEA6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Performance Policy MD Type 2 metadata context headers specified in</w:t>
      </w:r>
    </w:p>
    <w:p w14:paraId="0A0091F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[RFC8979].</w:t>
      </w:r>
    </w:p>
    <w:p w14:paraId="52ED7A9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B83D67A" w14:textId="12D4AFA3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This document does not address metadata usage, updating</w:t>
      </w:r>
      <w:del w:id="10" w:author="Futurewei Technologies" w:date="2022-04-13T15:11:00Z">
        <w:r w:rsidRPr="00D11848" w:rsidDel="005567E2">
          <w:rPr>
            <w:rFonts w:ascii="Courier New" w:hAnsi="Courier New" w:cs="Courier New"/>
            <w:sz w:val="20"/>
            <w:szCs w:val="20"/>
          </w:rPr>
          <w:delText>/chaining</w:delText>
        </w:r>
      </w:del>
      <w:r w:rsidRPr="00D11848">
        <w:rPr>
          <w:rFonts w:ascii="Courier New" w:hAnsi="Courier New" w:cs="Courier New"/>
          <w:sz w:val="20"/>
          <w:szCs w:val="20"/>
        </w:rPr>
        <w:t xml:space="preserve"> of</w:t>
      </w:r>
    </w:p>
    <w:p w14:paraId="0BC8034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metadata, or other SFP functions.  Those topics are described in</w:t>
      </w:r>
    </w:p>
    <w:p w14:paraId="133379E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[RFC8300].</w:t>
      </w:r>
    </w:p>
    <w:p w14:paraId="38D8D0C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0CE937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2.  Conventions used in this document</w:t>
      </w:r>
    </w:p>
    <w:p w14:paraId="3FFD5F3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63B2A1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2.1.  Terminology</w:t>
      </w:r>
    </w:p>
    <w:p w14:paraId="56CA44B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8BA04D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This document uses the terminology defined in the SFC Architecture</w:t>
      </w:r>
    </w:p>
    <w:p w14:paraId="0359152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[RFC7665] and the Network Service Header [RFC8300].</w:t>
      </w:r>
    </w:p>
    <w:p w14:paraId="0B8C8F7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A67D6F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2.2.  Requirements Language</w:t>
      </w:r>
    </w:p>
    <w:p w14:paraId="6CAD9CD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B65B96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The key words "MUST", "MUST NOT", "REQUIRED", "SHALL", "SHALL NOT",</w:t>
      </w:r>
    </w:p>
    <w:p w14:paraId="6887206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"SHOULD", "SHOULD NOT", "RECOMMENDED", "NOT RECOMMENDED", "MAY", and</w:t>
      </w:r>
    </w:p>
    <w:p w14:paraId="22F2E3C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"OPTIONAL" in this document are to be interpreted as described in BCP</w:t>
      </w:r>
    </w:p>
    <w:p w14:paraId="5B19841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14 [RFC2119] [RFC8174] when, and only when, they appear in all</w:t>
      </w:r>
    </w:p>
    <w:p w14:paraId="7CED39A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capitals, as shown here.</w:t>
      </w:r>
    </w:p>
    <w:p w14:paraId="33CA7B1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9E0E1B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3.  NSH MD Type 2 format</w:t>
      </w:r>
    </w:p>
    <w:p w14:paraId="43402AC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FB70E7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An NSH is composed of a 4-octet Base Header, a 4-octet Service Path</w:t>
      </w:r>
    </w:p>
    <w:p w14:paraId="7CB26E6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Header and optional Context Headers.  The Base Header identifies the</w:t>
      </w:r>
    </w:p>
    <w:p w14:paraId="64414AD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MD-Type in use:</w:t>
      </w:r>
    </w:p>
    <w:p w14:paraId="37E0FE9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D938A3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02A7C5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0                   1                   2                   3</w:t>
      </w:r>
    </w:p>
    <w:p w14:paraId="68F18C1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0 1 2 3 4 5 6 7 8 9 0 1 2 3 4 5 6 7 8 9 0 1 2 3 4 5 6 7 8 9 0 1</w:t>
      </w:r>
    </w:p>
    <w:p w14:paraId="15994BA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+-+-+-+-+-+-+-+-+-+-+-+-+-+-+-+-+-+-+-+-+-+-+-+-+-+-+-+-+-+-+-+-+</w:t>
      </w:r>
    </w:p>
    <w:p w14:paraId="34F8A0C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|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Ver|O|U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|    TTL    |   Length  |U|U|U|U|MD Type| Next Protocol |</w:t>
      </w:r>
    </w:p>
    <w:p w14:paraId="413C10D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+-+-+-+-+-+-+-+-+-+-+-+-+-+-+-+-+-+-+-+-+-+-+-+-+-+-+-+-+-+-+-+-+</w:t>
      </w:r>
    </w:p>
    <w:p w14:paraId="385DC95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101D6E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      Figure 1: NSH Base Header</w:t>
      </w:r>
    </w:p>
    <w:p w14:paraId="3E9E8D5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3A16DF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Please refer to NSH [RFC8300] for a detailed header description.</w:t>
      </w:r>
    </w:p>
    <w:p w14:paraId="430491D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15BE1A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When the base header specifies MD Type = 0x2, zero or more Variable</w:t>
      </w:r>
    </w:p>
    <w:p w14:paraId="5CEBFFB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Length Context Headers MAY be added, immediately following the</w:t>
      </w:r>
    </w:p>
    <w:p w14:paraId="64BDA64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Service Path Header.  Figure 2 below depicts the format of the</w:t>
      </w:r>
    </w:p>
    <w:p w14:paraId="5AA0143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Context Header as defined in Section 2.5.1 of [RFC8300].</w:t>
      </w:r>
    </w:p>
    <w:p w14:paraId="4A34141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AF474B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F2ED56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2BD44A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Wei, et al.              Expires 1 October 2022                 [Page 3]</w:t>
      </w:r>
    </w:p>
    <w:p w14:paraId="11FFA70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br w:type="page"/>
      </w:r>
    </w:p>
    <w:p w14:paraId="17B710F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lastRenderedPageBreak/>
        <w:t>Internet-Draft           NSH MD2 Context Headers              March 2022</w:t>
      </w:r>
    </w:p>
    <w:p w14:paraId="65124BF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9F8143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D2CA6F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0                   1                   2                   3</w:t>
      </w:r>
    </w:p>
    <w:p w14:paraId="050E774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0 1 2 3 4 5 6 7 8 9 0 1 2 3 4 5 6 7 8 9 0 1 2 3 4 5 6 7 8 9 0 1</w:t>
      </w:r>
    </w:p>
    <w:p w14:paraId="17018F1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+-+-+-+-+-+-+-+-+-+-+-+-+-+-+-+-+-+-+-+-+-+-+-+-+-+-+-+-+-+-+-+-+</w:t>
      </w:r>
    </w:p>
    <w:p w14:paraId="31DB521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          Metadata Class       |      Type     |U|    Length   |</w:t>
      </w:r>
    </w:p>
    <w:p w14:paraId="45E8923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+-+-+-+-+-+-+-+-+-+-+-+-+-+-+-+-+-+-+-+-+-+-+-+-+-+-+-+-+-+-+-+-+</w:t>
      </w:r>
    </w:p>
    <w:p w14:paraId="063F519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                   Variable-Length Metadata                    |</w:t>
      </w:r>
    </w:p>
    <w:p w14:paraId="46297AA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+-+-+-+-+-+-+-+-+-+-+-+-+-+-+-+-+-+-+-+-+-+-+-+-+-+-+-+-+-+-+-+-+</w:t>
      </w:r>
    </w:p>
    <w:p w14:paraId="4054058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2640AB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Figure 2: NSH Variable-Length Context Headers</w:t>
      </w:r>
    </w:p>
    <w:p w14:paraId="02FBFB0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7DB033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4.  NSH MD Type 2 Context Headers</w:t>
      </w:r>
    </w:p>
    <w:p w14:paraId="4816C7C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CFBA8C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[RFC8300] specifies Metadata Class 0x0000 as IETF Base NSH MD Class.</w:t>
      </w:r>
    </w:p>
    <w:p w14:paraId="4D87126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In this document, metadata types are defined for the IETF Base NSH MD</w:t>
      </w:r>
    </w:p>
    <w:p w14:paraId="51D96B55" w14:textId="1E7C07AF" w:rsidR="00D96DCB" w:rsidRDefault="00D96DCB" w:rsidP="00D96DCB">
      <w:pPr>
        <w:pStyle w:val="PlainText"/>
        <w:rPr>
          <w:ins w:id="11" w:author="Futurewei Technologies" w:date="2022-04-13T15:03:00Z"/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Class.</w:t>
      </w:r>
      <w:ins w:id="12" w:author="Futurewei Technologies" w:date="2022-04-13T15:02:00Z">
        <w:r w:rsidR="00FA7A4F">
          <w:rPr>
            <w:rFonts w:ascii="Courier New" w:hAnsi="Courier New" w:cs="Courier New"/>
            <w:sz w:val="20"/>
            <w:szCs w:val="20"/>
          </w:rPr>
          <w:t xml:space="preserve"> The </w:t>
        </w:r>
      </w:ins>
      <w:ins w:id="13" w:author="Futurewei Technologies" w:date="2022-04-13T15:03:00Z">
        <w:r w:rsidR="00FA7A4F">
          <w:rPr>
            <w:rFonts w:ascii="Courier New" w:hAnsi="Courier New" w:cs="Courier New"/>
            <w:sz w:val="20"/>
            <w:szCs w:val="20"/>
          </w:rPr>
          <w:t>Context Headers specified in the subsections below are as follows:</w:t>
        </w:r>
      </w:ins>
    </w:p>
    <w:p w14:paraId="173F7BE0" w14:textId="42739965" w:rsidR="00FA7A4F" w:rsidRDefault="00FA7A4F" w:rsidP="00D96DCB">
      <w:pPr>
        <w:pStyle w:val="PlainText"/>
        <w:rPr>
          <w:ins w:id="14" w:author="Futurewei Technologies" w:date="2022-04-13T15:03:00Z"/>
          <w:rFonts w:ascii="Courier New" w:hAnsi="Courier New" w:cs="Courier New"/>
          <w:sz w:val="20"/>
          <w:szCs w:val="20"/>
        </w:rPr>
      </w:pPr>
    </w:p>
    <w:p w14:paraId="67D07C8C" w14:textId="6CC54BBA" w:rsidR="00FA7A4F" w:rsidRDefault="00FA7A4F" w:rsidP="00D96DCB">
      <w:pPr>
        <w:pStyle w:val="PlainText"/>
        <w:rPr>
          <w:ins w:id="15" w:author="Futurewei Technologies" w:date="2022-04-13T15:03:00Z"/>
          <w:rFonts w:ascii="Courier New" w:hAnsi="Courier New" w:cs="Courier New"/>
          <w:sz w:val="20"/>
          <w:szCs w:val="20"/>
        </w:rPr>
      </w:pPr>
      <w:ins w:id="16" w:author="Futurewei Technologies" w:date="2022-04-13T15:03:00Z">
        <w:r>
          <w:rPr>
            <w:rFonts w:ascii="Courier New" w:hAnsi="Courier New" w:cs="Courier New"/>
            <w:sz w:val="20"/>
            <w:szCs w:val="20"/>
          </w:rPr>
          <w:tab/>
          <w:t>1. Forwarding Context</w:t>
        </w:r>
      </w:ins>
    </w:p>
    <w:p w14:paraId="67F71F4C" w14:textId="681F5949" w:rsidR="00FA7A4F" w:rsidRDefault="00FA7A4F" w:rsidP="00D96DCB">
      <w:pPr>
        <w:pStyle w:val="PlainText"/>
        <w:rPr>
          <w:ins w:id="17" w:author="Futurewei Technologies" w:date="2022-04-13T15:04:00Z"/>
          <w:rFonts w:ascii="Courier New" w:hAnsi="Courier New" w:cs="Courier New"/>
          <w:sz w:val="20"/>
          <w:szCs w:val="20"/>
        </w:rPr>
      </w:pPr>
      <w:ins w:id="18" w:author="Futurewei Technologies" w:date="2022-04-13T15:03:00Z">
        <w:r>
          <w:rPr>
            <w:rFonts w:ascii="Courier New" w:hAnsi="Courier New" w:cs="Courier New"/>
            <w:sz w:val="20"/>
            <w:szCs w:val="20"/>
          </w:rPr>
          <w:tab/>
          <w:t xml:space="preserve">2. </w:t>
        </w:r>
      </w:ins>
      <w:ins w:id="19" w:author="Futurewei Technologies" w:date="2022-04-13T15:04:00Z">
        <w:r>
          <w:rPr>
            <w:rFonts w:ascii="Courier New" w:hAnsi="Courier New" w:cs="Courier New"/>
            <w:sz w:val="20"/>
            <w:szCs w:val="20"/>
          </w:rPr>
          <w:t>Tenant Identifier</w:t>
        </w:r>
      </w:ins>
    </w:p>
    <w:p w14:paraId="15B12415" w14:textId="00D3555F" w:rsidR="00FA7A4F" w:rsidRDefault="00FA7A4F" w:rsidP="00D96DCB">
      <w:pPr>
        <w:pStyle w:val="PlainText"/>
        <w:rPr>
          <w:ins w:id="20" w:author="Futurewei Technologies" w:date="2022-04-13T15:04:00Z"/>
          <w:rFonts w:ascii="Courier New" w:hAnsi="Courier New" w:cs="Courier New"/>
          <w:sz w:val="20"/>
          <w:szCs w:val="20"/>
        </w:rPr>
      </w:pPr>
      <w:ins w:id="21" w:author="Futurewei Technologies" w:date="2022-04-13T15:04:00Z">
        <w:r>
          <w:rPr>
            <w:rFonts w:ascii="Courier New" w:hAnsi="Courier New" w:cs="Courier New"/>
            <w:sz w:val="20"/>
            <w:szCs w:val="20"/>
          </w:rPr>
          <w:tab/>
          <w:t xml:space="preserve">3. </w:t>
        </w:r>
        <w:r w:rsidRPr="00D11848">
          <w:rPr>
            <w:rFonts w:ascii="Courier New" w:hAnsi="Courier New" w:cs="Courier New"/>
            <w:sz w:val="20"/>
            <w:szCs w:val="20"/>
          </w:rPr>
          <w:t>Ingress Network Node Information</w:t>
        </w:r>
      </w:ins>
    </w:p>
    <w:p w14:paraId="467ECE11" w14:textId="3092DAE2" w:rsidR="00FA7A4F" w:rsidRDefault="00FA7A4F" w:rsidP="00D96DCB">
      <w:pPr>
        <w:pStyle w:val="PlainText"/>
        <w:rPr>
          <w:ins w:id="22" w:author="Futurewei Technologies" w:date="2022-04-13T15:07:00Z"/>
          <w:rFonts w:ascii="Courier New" w:hAnsi="Courier New" w:cs="Courier New"/>
          <w:sz w:val="20"/>
          <w:szCs w:val="20"/>
        </w:rPr>
      </w:pPr>
      <w:ins w:id="23" w:author="Futurewei Technologies" w:date="2022-04-13T15:05:00Z">
        <w:r>
          <w:rPr>
            <w:rFonts w:ascii="Courier New" w:hAnsi="Courier New" w:cs="Courier New"/>
            <w:sz w:val="20"/>
            <w:szCs w:val="20"/>
          </w:rPr>
          <w:tab/>
          <w:t xml:space="preserve">4. </w:t>
        </w:r>
      </w:ins>
      <w:ins w:id="24" w:author="Futurewei Technologies" w:date="2022-04-13T15:07:00Z">
        <w:r w:rsidR="005567E2">
          <w:rPr>
            <w:rFonts w:ascii="Courier New" w:hAnsi="Courier New" w:cs="Courier New"/>
            <w:sz w:val="20"/>
            <w:szCs w:val="20"/>
          </w:rPr>
          <w:t>Ingress Node Source Information</w:t>
        </w:r>
      </w:ins>
    </w:p>
    <w:p w14:paraId="0CE3E24D" w14:textId="73B00BFC" w:rsidR="005567E2" w:rsidRDefault="005567E2" w:rsidP="00D96DCB">
      <w:pPr>
        <w:pStyle w:val="PlainText"/>
        <w:rPr>
          <w:ins w:id="25" w:author="Futurewei Technologies" w:date="2022-04-13T15:07:00Z"/>
          <w:rFonts w:ascii="Courier New" w:hAnsi="Courier New" w:cs="Courier New"/>
          <w:sz w:val="20"/>
          <w:szCs w:val="20"/>
        </w:rPr>
      </w:pPr>
      <w:ins w:id="26" w:author="Futurewei Technologies" w:date="2022-04-13T15:07:00Z">
        <w:r>
          <w:rPr>
            <w:rFonts w:ascii="Courier New" w:hAnsi="Courier New" w:cs="Courier New"/>
            <w:sz w:val="20"/>
            <w:szCs w:val="20"/>
          </w:rPr>
          <w:tab/>
          <w:t>5. Flow ID</w:t>
        </w:r>
      </w:ins>
    </w:p>
    <w:p w14:paraId="43C8C1ED" w14:textId="06D0D914" w:rsidR="005567E2" w:rsidRDefault="005567E2" w:rsidP="00D96DCB">
      <w:pPr>
        <w:pStyle w:val="PlainText"/>
        <w:rPr>
          <w:ins w:id="27" w:author="Futurewei Technologies" w:date="2022-04-13T15:08:00Z"/>
          <w:rFonts w:ascii="Courier New" w:hAnsi="Courier New" w:cs="Courier New"/>
          <w:sz w:val="20"/>
          <w:szCs w:val="20"/>
        </w:rPr>
      </w:pPr>
      <w:ins w:id="28" w:author="Futurewei Technologies" w:date="2022-04-13T15:07:00Z">
        <w:r>
          <w:rPr>
            <w:rFonts w:ascii="Courier New" w:hAnsi="Courier New" w:cs="Courier New"/>
            <w:sz w:val="20"/>
            <w:szCs w:val="20"/>
          </w:rPr>
          <w:tab/>
          <w:t>6. Source and/or Destination Grou</w:t>
        </w:r>
      </w:ins>
      <w:ins w:id="29" w:author="Futurewei Technologies" w:date="2022-04-13T15:08:00Z">
        <w:r>
          <w:rPr>
            <w:rFonts w:ascii="Courier New" w:hAnsi="Courier New" w:cs="Courier New"/>
            <w:sz w:val="20"/>
            <w:szCs w:val="20"/>
          </w:rPr>
          <w:t>ps</w:t>
        </w:r>
      </w:ins>
    </w:p>
    <w:p w14:paraId="15248CD7" w14:textId="1135FB40" w:rsidR="005567E2" w:rsidRPr="00D11848" w:rsidRDefault="005567E2" w:rsidP="00D96DCB">
      <w:pPr>
        <w:pStyle w:val="PlainText"/>
        <w:rPr>
          <w:rFonts w:ascii="Courier New" w:hAnsi="Courier New" w:cs="Courier New"/>
          <w:sz w:val="20"/>
          <w:szCs w:val="20"/>
        </w:rPr>
      </w:pPr>
      <w:ins w:id="30" w:author="Futurewei Technologies" w:date="2022-04-13T15:08:00Z">
        <w:r>
          <w:rPr>
            <w:rFonts w:ascii="Courier New" w:hAnsi="Courier New" w:cs="Courier New"/>
            <w:sz w:val="20"/>
            <w:szCs w:val="20"/>
          </w:rPr>
          <w:tab/>
          <w:t>7. Policy Identifier</w:t>
        </w:r>
      </w:ins>
    </w:p>
    <w:p w14:paraId="1CF7700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B916F5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4.1.  Forwarding Context</w:t>
      </w:r>
    </w:p>
    <w:p w14:paraId="756962A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6FA78C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This metadata context carries a network forwarding context, used for</w:t>
      </w:r>
    </w:p>
    <w:p w14:paraId="31F881E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segregation and forwarding scope.  Forwarding context can take</w:t>
      </w:r>
    </w:p>
    <w:p w14:paraId="259B337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several forms depending on the network environment.  For example,</w:t>
      </w:r>
    </w:p>
    <w:p w14:paraId="4E11FB7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VXLAN/VXLAN-GPE VNID, VRF identification, or VLAN.</w:t>
      </w:r>
    </w:p>
    <w:p w14:paraId="22E9475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A62D48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C7F5B6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0                   1                   2                   3</w:t>
      </w:r>
    </w:p>
    <w:p w14:paraId="6CE1CED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0 1 2 3 4 5 6 7 8 9 0 1 2 3 4 5 6 7 8 9 0 1 2 3 4 5 6 7 8 9 0 1</w:t>
      </w:r>
    </w:p>
    <w:p w14:paraId="2DC8DAE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+-+-+-+-+-+-+-+-+-+-+-+-+-+-+-+-+-+-+-+-+-+-+-+-+-+-+-+-+-+-+-+-+</w:t>
      </w:r>
    </w:p>
    <w:p w14:paraId="0D82D72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    Metadata Class = 0x0000    |  Type = TBA1  |U|  Length = 4 |</w:t>
      </w:r>
    </w:p>
    <w:p w14:paraId="6F853AC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+-+-+-+-+-+-+-+-+-+-+-+-+-+-+-+-+-+-+-+-+-+-+-+-+-+-+-+-+-+-+-+-+</w:t>
      </w:r>
    </w:p>
    <w:p w14:paraId="652CB9E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|CT=0x0 |             Reserved          |        VLAN ID        |</w:t>
      </w:r>
    </w:p>
    <w:p w14:paraId="7FE5F75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+-+-+-+-+-+-+-+-+-+-+-+-+-+-+-+-+-+-+-+-+-+-+-+-+-+-+-+-+-+-+-+-+</w:t>
      </w:r>
    </w:p>
    <w:p w14:paraId="344EA59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83260F3" w14:textId="6CC52F38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Figure 3: </w:t>
      </w:r>
      <w:ins w:id="31" w:author="Futurewei Technologies" w:date="2022-04-13T15:13:00Z">
        <w:r w:rsidR="00287B8A">
          <w:rPr>
            <w:rFonts w:ascii="Courier New" w:hAnsi="Courier New" w:cs="Courier New"/>
            <w:sz w:val="20"/>
            <w:szCs w:val="20"/>
          </w:rPr>
          <w:t xml:space="preserve">VLAN </w:t>
        </w:r>
      </w:ins>
      <w:r w:rsidRPr="00D11848">
        <w:rPr>
          <w:rFonts w:ascii="Courier New" w:hAnsi="Courier New" w:cs="Courier New"/>
          <w:sz w:val="20"/>
          <w:szCs w:val="20"/>
        </w:rPr>
        <w:t>Forwarding Context</w:t>
      </w:r>
      <w:del w:id="32" w:author="Futurewei Technologies" w:date="2022-04-13T15:13:00Z">
        <w:r w:rsidRPr="00D11848" w:rsidDel="00287B8A">
          <w:rPr>
            <w:rFonts w:ascii="Courier New" w:hAnsi="Courier New" w:cs="Courier New"/>
            <w:sz w:val="20"/>
            <w:szCs w:val="20"/>
          </w:rPr>
          <w:delText xml:space="preserve"> - 1(VLAN)</w:delText>
        </w:r>
      </w:del>
    </w:p>
    <w:p w14:paraId="4FBE29B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D53FAD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9CC143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0                   1                   2                   3</w:t>
      </w:r>
    </w:p>
    <w:p w14:paraId="1530DF6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0 1 2 3 4 5 6 7 8 9 0 1 2 3 4 5 6 7 8 9 0 1 2 3 4 5 6 7 8 9 0 1</w:t>
      </w:r>
    </w:p>
    <w:p w14:paraId="0EF6F5D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+-+-+-+-+-+-+-+-+-+-+-+-+-+-+-+-+-+-+-+-+-+-+-+-+-+-+-+-+-+-+-+-+</w:t>
      </w:r>
    </w:p>
    <w:p w14:paraId="334306C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    Metadata Class = 0x0000    |  Type = TBA1  |U|  Length = 4 |</w:t>
      </w:r>
    </w:p>
    <w:p w14:paraId="2D673AC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+-+-+-+-+-+-+-+-+-+-+-+-+-+-+-+-+-+-+-+-+-+-+-+-+-+-+-+-+-+-+-+-+</w:t>
      </w:r>
    </w:p>
    <w:p w14:paraId="6C460F1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|CT=0x1 |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Resv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 xml:space="preserve">   |     Service VLAN ID   |    Customer VLAN ID   |</w:t>
      </w:r>
    </w:p>
    <w:p w14:paraId="56BE1E2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+-+-+-+-+-+-+-+-+-+-+-+-+-+-+-+-+-+-+-+-+-+-+-+-+-+-+-+-+-+-+-+-+</w:t>
      </w:r>
    </w:p>
    <w:p w14:paraId="5696AF2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DC96857" w14:textId="29F1D27B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Figure 4: </w:t>
      </w:r>
      <w:proofErr w:type="spellStart"/>
      <w:ins w:id="33" w:author="Futurewei Technologies" w:date="2022-04-13T15:14:00Z">
        <w:r w:rsidR="00287B8A">
          <w:rPr>
            <w:rFonts w:ascii="Courier New" w:hAnsi="Courier New" w:cs="Courier New"/>
            <w:sz w:val="20"/>
            <w:szCs w:val="20"/>
          </w:rPr>
          <w:t>QinQ</w:t>
        </w:r>
        <w:proofErr w:type="spellEnd"/>
        <w:r w:rsidR="00287B8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D11848">
        <w:rPr>
          <w:rFonts w:ascii="Courier New" w:hAnsi="Courier New" w:cs="Courier New"/>
          <w:sz w:val="20"/>
          <w:szCs w:val="20"/>
        </w:rPr>
        <w:t>Forwarding Context</w:t>
      </w:r>
      <w:del w:id="34" w:author="Futurewei Technologies" w:date="2022-04-13T15:14:00Z">
        <w:r w:rsidRPr="00D11848" w:rsidDel="00287B8A">
          <w:rPr>
            <w:rFonts w:ascii="Courier New" w:hAnsi="Courier New" w:cs="Courier New"/>
            <w:sz w:val="20"/>
            <w:szCs w:val="20"/>
          </w:rPr>
          <w:delText xml:space="preserve"> - 2(QinQ)</w:delText>
        </w:r>
      </w:del>
    </w:p>
    <w:p w14:paraId="62B4CC4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D0D0D8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8CC5F5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373478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88BF09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B99B5E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2E56CE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691083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Wei, et al.              Expires 1 October 2022                 [Page 4]</w:t>
      </w:r>
    </w:p>
    <w:p w14:paraId="54F59F7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br w:type="page"/>
      </w:r>
    </w:p>
    <w:p w14:paraId="6DF4795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lastRenderedPageBreak/>
        <w:t>Internet-Draft           NSH MD2 Context Headers              March 2022</w:t>
      </w:r>
    </w:p>
    <w:p w14:paraId="56E0E7C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D27EAC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F676E7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0                   1                   2                   3</w:t>
      </w:r>
    </w:p>
    <w:p w14:paraId="4E05F40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0 1 2 3 4 5 6 7 8 9 0 1 2 3 4 5 6 7 8 9 0 1 2 3 4 5 6 7 8 9 0 1</w:t>
      </w:r>
    </w:p>
    <w:p w14:paraId="55702CE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+-+-+-+-+-+-+-+-+-+-+-+-+-+-+-+-+-+-+-+-+-+-+-+-+-+-+-+-+-+-+-+-+</w:t>
      </w:r>
    </w:p>
    <w:p w14:paraId="4B776AC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    Metadata Class = 0x0000    |  Type = TBA1  |U|  Length = 4 |</w:t>
      </w:r>
    </w:p>
    <w:p w14:paraId="3F47BAA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+-+-+-+-+-+-+-+-+-+-+-+-+-+-+-+-+-+-+-+-+-+-+-+-+-+-+-+-+-+-+-+-+</w:t>
      </w:r>
    </w:p>
    <w:p w14:paraId="3DD1075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|CT=0x2 |   Reserved    |              MPLS VPN Label           |</w:t>
      </w:r>
    </w:p>
    <w:p w14:paraId="1712760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+-+-+-+-+-+-+-+-+-+-+-+-+-+-+-+-+-+-+-+-+-+-+-+-+-+-+-+-+-+-+-+-+</w:t>
      </w:r>
    </w:p>
    <w:p w14:paraId="3A47E9C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3E13AD5" w14:textId="36B1DD80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Figure 5: </w:t>
      </w:r>
      <w:ins w:id="35" w:author="Futurewei Technologies" w:date="2022-04-13T15:14:00Z">
        <w:r w:rsidR="00287B8A">
          <w:rPr>
            <w:rFonts w:ascii="Courier New" w:hAnsi="Courier New" w:cs="Courier New"/>
            <w:sz w:val="20"/>
            <w:szCs w:val="20"/>
          </w:rPr>
          <w:t xml:space="preserve">MPLS VPN </w:t>
        </w:r>
      </w:ins>
      <w:r w:rsidRPr="00D11848">
        <w:rPr>
          <w:rFonts w:ascii="Courier New" w:hAnsi="Courier New" w:cs="Courier New"/>
          <w:sz w:val="20"/>
          <w:szCs w:val="20"/>
        </w:rPr>
        <w:t>Forwarding Context</w:t>
      </w:r>
      <w:del w:id="36" w:author="Futurewei Technologies" w:date="2022-04-13T15:14:00Z">
        <w:r w:rsidRPr="00D11848" w:rsidDel="00287B8A">
          <w:rPr>
            <w:rFonts w:ascii="Courier New" w:hAnsi="Courier New" w:cs="Courier New"/>
            <w:sz w:val="20"/>
            <w:szCs w:val="20"/>
          </w:rPr>
          <w:delText xml:space="preserve"> - 3(MPLS VPN)</w:delText>
        </w:r>
      </w:del>
    </w:p>
    <w:p w14:paraId="229AE3A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B1C7BA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EBF698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0                   1                   2                   3</w:t>
      </w:r>
    </w:p>
    <w:p w14:paraId="10419B3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0 1 2 3 4 5 6 7 8 9 0 1 2 3 4 5 6 7 8 9 0 1 2 3 4 5 6 7 8 9 0 1</w:t>
      </w:r>
    </w:p>
    <w:p w14:paraId="3FED82F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+-+-+-+-+-+-+-+-+-+-+-+-+-+-+-+-+-+-+-+-+-+-+-+-+-+-+-+-+-+-+-+-+</w:t>
      </w:r>
    </w:p>
    <w:p w14:paraId="15C56D8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    Metadata Class = 0x0000    |  Type = TBA1  |U|  Length = 4 |</w:t>
      </w:r>
    </w:p>
    <w:p w14:paraId="5208D32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+-+-+-+-+-+-+-+-+-+-+-+-+-+-+-+-+-+-+-+-+-+-+-+-+-+-+-+-+-+-+-+-+</w:t>
      </w:r>
    </w:p>
    <w:p w14:paraId="37994E9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|CT=0x3 |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Resv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 xml:space="preserve">  |            Virtual Network Identifier         |</w:t>
      </w:r>
    </w:p>
    <w:p w14:paraId="0F68E56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+-+-+-+-+-+-+-+-+-+-+-+-+-+-+-+-+-+-+-+-+-+-+-+-+-+-+-+-+-+-+-+-+</w:t>
      </w:r>
    </w:p>
    <w:p w14:paraId="46346AA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3EBFC74" w14:textId="3902AA73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Figure 6: </w:t>
      </w:r>
      <w:ins w:id="37" w:author="Futurewei Technologies" w:date="2022-04-13T15:16:00Z">
        <w:r w:rsidR="00287B8A">
          <w:rPr>
            <w:rFonts w:ascii="Courier New" w:hAnsi="Courier New" w:cs="Courier New"/>
            <w:sz w:val="20"/>
            <w:szCs w:val="20"/>
          </w:rPr>
          <w:t xml:space="preserve">VNI </w:t>
        </w:r>
      </w:ins>
      <w:r w:rsidRPr="00D11848">
        <w:rPr>
          <w:rFonts w:ascii="Courier New" w:hAnsi="Courier New" w:cs="Courier New"/>
          <w:sz w:val="20"/>
          <w:szCs w:val="20"/>
        </w:rPr>
        <w:t>Forwarding Context</w:t>
      </w:r>
      <w:del w:id="38" w:author="Futurewei Technologies" w:date="2022-04-13T15:16:00Z">
        <w:r w:rsidRPr="00D11848" w:rsidDel="00287B8A">
          <w:rPr>
            <w:rFonts w:ascii="Courier New" w:hAnsi="Courier New" w:cs="Courier New"/>
            <w:sz w:val="20"/>
            <w:szCs w:val="20"/>
          </w:rPr>
          <w:delText xml:space="preserve"> - 4(VNI)</w:delText>
        </w:r>
      </w:del>
    </w:p>
    <w:p w14:paraId="6F40D70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5867FD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3E4040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0                   1                   2                   3</w:t>
      </w:r>
    </w:p>
    <w:p w14:paraId="4D7C142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0 1 2 3 4 5 6 7 8 9 0 1 2 3 4 5 6 7 8 9 0 1 2 3 4 5 6 7 8 9 0 1</w:t>
      </w:r>
    </w:p>
    <w:p w14:paraId="2C1D12A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+-+-+-+-+-+-+-+-+-+-+-+-+-+-+-+-+-+-+-+-+-+-+-+-+-+-+-+-+-+-+-+-+</w:t>
      </w:r>
    </w:p>
    <w:p w14:paraId="726244C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    Metadata Class = 0x0000    |  Type = TBA1  |U|  Length = 8 |</w:t>
      </w:r>
    </w:p>
    <w:p w14:paraId="3EF5362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+-+-+-+-+-+-+-+-+-+-+-+-+-+-+-+-+-+-+-+-+-+-+-+-+-+-+-+-+-+-+-+-+</w:t>
      </w:r>
    </w:p>
    <w:p w14:paraId="602C128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|CT=0x4 |             Reserved                                  |</w:t>
      </w:r>
    </w:p>
    <w:p w14:paraId="15CF5EA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+-+-+-+-+-+-+-+-+-+-+-+-+-+-+-+-+-+-+-+-+-+-+-+-+-+-+-+-+-+-+-+-+</w:t>
      </w:r>
    </w:p>
    <w:p w14:paraId="4F6FA49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                            Session ID                         |</w:t>
      </w:r>
    </w:p>
    <w:p w14:paraId="090AAA0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+-+-+-+-+-+-+-+-+-+-+-+-+-+-+-+-+-+-+-+-+-+-+-+-+-+-+-+-+-+-+-+-+</w:t>
      </w:r>
    </w:p>
    <w:p w14:paraId="7929683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490F7FA" w14:textId="7437B21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Figure 7: </w:t>
      </w:r>
      <w:ins w:id="39" w:author="Futurewei Technologies" w:date="2022-04-13T15:16:00Z">
        <w:r w:rsidR="00287B8A">
          <w:rPr>
            <w:rFonts w:ascii="Courier New" w:hAnsi="Courier New" w:cs="Courier New"/>
            <w:sz w:val="20"/>
            <w:szCs w:val="20"/>
          </w:rPr>
          <w:t xml:space="preserve">Session ID </w:t>
        </w:r>
      </w:ins>
      <w:r w:rsidRPr="00D11848">
        <w:rPr>
          <w:rFonts w:ascii="Courier New" w:hAnsi="Courier New" w:cs="Courier New"/>
          <w:sz w:val="20"/>
          <w:szCs w:val="20"/>
        </w:rPr>
        <w:t>Forwarding Context</w:t>
      </w:r>
      <w:del w:id="40" w:author="Futurewei Technologies" w:date="2022-04-13T15:16:00Z">
        <w:r w:rsidRPr="00D11848" w:rsidDel="00287B8A">
          <w:rPr>
            <w:rFonts w:ascii="Courier New" w:hAnsi="Courier New" w:cs="Courier New"/>
            <w:sz w:val="20"/>
            <w:szCs w:val="20"/>
          </w:rPr>
          <w:delText xml:space="preserve"> - 5(Session ID)</w:delText>
        </w:r>
      </w:del>
    </w:p>
    <w:p w14:paraId="0886099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929A7B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where:</w:t>
      </w:r>
    </w:p>
    <w:p w14:paraId="6E12E4A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5D9B839" w14:textId="77C84D34" w:rsidR="00D96DCB" w:rsidRPr="00D11848" w:rsidDel="005567E2" w:rsidRDefault="00D96DCB" w:rsidP="005567E2">
      <w:pPr>
        <w:pStyle w:val="PlainText"/>
        <w:rPr>
          <w:del w:id="41" w:author="Futurewei Technologies" w:date="2022-04-13T15:09:00Z"/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Context Type (CT) is four bits-long field that defines </w:t>
      </w:r>
      <w:del w:id="42" w:author="Futurewei Technologies" w:date="2022-04-13T15:09:00Z">
        <w:r w:rsidRPr="00D11848" w:rsidDel="005567E2">
          <w:rPr>
            <w:rFonts w:ascii="Courier New" w:hAnsi="Courier New" w:cs="Courier New"/>
            <w:sz w:val="20"/>
            <w:szCs w:val="20"/>
          </w:rPr>
          <w:delText>the length</w:delText>
        </w:r>
      </w:del>
    </w:p>
    <w:p w14:paraId="6C7D4456" w14:textId="5A46CB82" w:rsidR="00D96DCB" w:rsidRPr="00D11848" w:rsidRDefault="00D96DCB" w:rsidP="005567E2">
      <w:pPr>
        <w:pStyle w:val="PlainText"/>
        <w:rPr>
          <w:rFonts w:ascii="Courier New" w:hAnsi="Courier New" w:cs="Courier New"/>
          <w:sz w:val="20"/>
          <w:szCs w:val="20"/>
        </w:rPr>
      </w:pPr>
      <w:del w:id="43" w:author="Futurewei Technologies" w:date="2022-04-13T15:09:00Z">
        <w:r w:rsidRPr="00D11848" w:rsidDel="005567E2">
          <w:rPr>
            <w:rFonts w:ascii="Courier New" w:hAnsi="Courier New" w:cs="Courier New"/>
            <w:sz w:val="20"/>
            <w:szCs w:val="20"/>
          </w:rPr>
          <w:delText xml:space="preserve">      and </w:delText>
        </w:r>
      </w:del>
      <w:r w:rsidRPr="00D11848">
        <w:rPr>
          <w:rFonts w:ascii="Courier New" w:hAnsi="Courier New" w:cs="Courier New"/>
          <w:sz w:val="20"/>
          <w:szCs w:val="20"/>
        </w:rPr>
        <w:t>the interpretation of the Forwarding Context field.  Please</w:t>
      </w:r>
    </w:p>
    <w:p w14:paraId="1CB38B1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see the IANA Considerations in Section 7.2.  This document defines</w:t>
      </w:r>
    </w:p>
    <w:p w14:paraId="2EEB779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these CT values:</w:t>
      </w:r>
    </w:p>
    <w:p w14:paraId="1A571F2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B53632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-  0x0 - 12 bits VLAN identifier [IEEE.802.1Q_2018].  See</w:t>
      </w:r>
    </w:p>
    <w:p w14:paraId="690FA14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Figure 3.</w:t>
      </w:r>
    </w:p>
    <w:p w14:paraId="17AB70B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7101EB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-  0x1 - 24 bits double tagging identifiers.  A service VLAN tag</w:t>
      </w:r>
    </w:p>
    <w:p w14:paraId="3076D3C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followed by a customer VLAN tag [IEEE.802.1Q_2018].  The two</w:t>
      </w:r>
    </w:p>
    <w:p w14:paraId="59A6705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VLAN IDs are concatenated and appear in the same order that</w:t>
      </w:r>
    </w:p>
    <w:p w14:paraId="612FF87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they appeared in the payload.  See Figure 4.</w:t>
      </w:r>
    </w:p>
    <w:p w14:paraId="085CD98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D12157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9CF498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043C5A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Wei, et al.              Expires 1 October 2022                 [Page 5]</w:t>
      </w:r>
    </w:p>
    <w:p w14:paraId="5303B30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br w:type="page"/>
      </w:r>
    </w:p>
    <w:p w14:paraId="4FF7CEF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lastRenderedPageBreak/>
        <w:t>Internet-Draft           NSH MD2 Context Headers              March 2022</w:t>
      </w:r>
    </w:p>
    <w:p w14:paraId="70CB8EC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C31593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C383C45" w14:textId="54DF2CBE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-  0x2 - 20 bits MPLS VPN label</w:t>
      </w:r>
      <w:ins w:id="44" w:author="Futurewei Technologies" w:date="2022-04-13T15:25:00Z">
        <w:r w:rsidR="005E66E5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D11848">
        <w:rPr>
          <w:rFonts w:ascii="Courier New" w:hAnsi="Courier New" w:cs="Courier New"/>
          <w:sz w:val="20"/>
          <w:szCs w:val="20"/>
        </w:rPr>
        <w:t>([RFC3032])([RFC4364]).  See</w:t>
      </w:r>
    </w:p>
    <w:p w14:paraId="346CD9C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Figure 5.</w:t>
      </w:r>
    </w:p>
    <w:p w14:paraId="4EEAFE9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8366850" w14:textId="1B33761F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-  0x3 - 24 bits virtual network identifier (VNI)</w:t>
      </w:r>
      <w:ins w:id="45" w:author="Futurewei Technologies" w:date="2022-04-13T15:25:00Z">
        <w:r w:rsidR="005E66E5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D11848">
        <w:rPr>
          <w:rFonts w:ascii="Courier New" w:hAnsi="Courier New" w:cs="Courier New"/>
          <w:sz w:val="20"/>
          <w:szCs w:val="20"/>
        </w:rPr>
        <w:t>[RFC8926].  See</w:t>
      </w:r>
    </w:p>
    <w:p w14:paraId="4A4C7D0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Figure 6.</w:t>
      </w:r>
    </w:p>
    <w:p w14:paraId="7365900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A53E4A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-  0x4 - 32 bits Session ID ([RFC3931]).  This is called Key in</w:t>
      </w:r>
    </w:p>
    <w:p w14:paraId="1F78328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GRE [RFC2890].  See Figure 7.</w:t>
      </w:r>
    </w:p>
    <w:p w14:paraId="6137975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CB6FD0B" w14:textId="1B3EDE52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Reserved</w:t>
      </w:r>
      <w:ins w:id="46" w:author="Futurewei Technologies" w:date="2022-04-13T15:16:00Z">
        <w:r w:rsidR="00287B8A">
          <w:rPr>
            <w:rFonts w:ascii="Courier New" w:hAnsi="Courier New" w:cs="Courier New"/>
            <w:sz w:val="20"/>
            <w:szCs w:val="20"/>
          </w:rPr>
          <w:t xml:space="preserve"> (</w:t>
        </w:r>
        <w:proofErr w:type="spellStart"/>
        <w:r w:rsidR="00287B8A">
          <w:rPr>
            <w:rFonts w:ascii="Courier New" w:hAnsi="Courier New" w:cs="Courier New"/>
            <w:sz w:val="20"/>
            <w:szCs w:val="20"/>
          </w:rPr>
          <w:t>Resv</w:t>
        </w:r>
        <w:proofErr w:type="spellEnd"/>
        <w:r w:rsidR="00287B8A">
          <w:rPr>
            <w:rFonts w:ascii="Courier New" w:hAnsi="Courier New" w:cs="Courier New"/>
            <w:sz w:val="20"/>
            <w:szCs w:val="20"/>
          </w:rPr>
          <w:t>)</w:t>
        </w:r>
      </w:ins>
      <w:r w:rsidRPr="00D11848">
        <w:rPr>
          <w:rFonts w:ascii="Courier New" w:hAnsi="Courier New" w:cs="Courier New"/>
          <w:sz w:val="20"/>
          <w:szCs w:val="20"/>
        </w:rPr>
        <w:t xml:space="preserve"> bits in the context fields MUST be sent as zero and</w:t>
      </w:r>
    </w:p>
    <w:p w14:paraId="0316473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ignored on receipt.</w:t>
      </w:r>
    </w:p>
    <w:p w14:paraId="08B6057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9FD21F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4.2.  Tenant Identifier</w:t>
      </w:r>
    </w:p>
    <w:p w14:paraId="0F0DE3B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2E65F0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Tenant identification is often used for segregation within a multi-</w:t>
      </w:r>
    </w:p>
    <w:p w14:paraId="7AD7ED5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tenant environment.  Orchestration system-generated tenant IDs are an</w:t>
      </w:r>
    </w:p>
    <w:p w14:paraId="48BA5C4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example of such data.  This context header carries the value of the</w:t>
      </w:r>
    </w:p>
    <w:p w14:paraId="307413D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Tenant identifier.  [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OpenDaylight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-VTN] Virtual Tenant Network (VTN)</w:t>
      </w:r>
    </w:p>
    <w:p w14:paraId="702A3AC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is an application that provides multi-tenant virtual network on an</w:t>
      </w:r>
    </w:p>
    <w:p w14:paraId="1F1EDBE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SDN controller.</w:t>
      </w:r>
    </w:p>
    <w:p w14:paraId="7DE742D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BFC6A6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0                   1                   2                   3</w:t>
      </w:r>
    </w:p>
    <w:p w14:paraId="0D8BD18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0 1 2 3 4 5 6 7 8 9 0 1 2 3 4 5 6 7 8 9 0 1 2 3 4 5 6 7 8 9 0 1</w:t>
      </w:r>
    </w:p>
    <w:p w14:paraId="47F1300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0ACB9705" w14:textId="6D674644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|    Metadata Class = 0x0000    |  Type = TBA2  |U| Length</w:t>
      </w:r>
      <w:del w:id="47" w:author="Futurewei Technologies" w:date="2022-04-13T15:42:00Z">
        <w:r w:rsidRPr="00D11848" w:rsidDel="00934648">
          <w:rPr>
            <w:rFonts w:ascii="Courier New" w:hAnsi="Courier New" w:cs="Courier New"/>
            <w:sz w:val="20"/>
            <w:szCs w:val="20"/>
          </w:rPr>
          <w:delText xml:space="preserve"> = var</w:delText>
        </w:r>
      </w:del>
      <w:r w:rsidRPr="00D11848">
        <w:rPr>
          <w:rFonts w:ascii="Courier New" w:hAnsi="Courier New" w:cs="Courier New"/>
          <w:sz w:val="20"/>
          <w:szCs w:val="20"/>
        </w:rPr>
        <w:t>|</w:t>
      </w:r>
    </w:p>
    <w:p w14:paraId="3F6D499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5EAC4D1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~                         Tenant ID                             ~</w:t>
      </w:r>
    </w:p>
    <w:p w14:paraId="131555A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34839E4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85C66A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   Figure 8: Tenant Identifier List</w:t>
      </w:r>
    </w:p>
    <w:p w14:paraId="4BDC0D5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3F853D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The fields are described as follows:</w:t>
      </w:r>
    </w:p>
    <w:p w14:paraId="78B5306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A0EBC5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Length: Indicates the length of the Tenant ID in octets (see</w:t>
      </w:r>
    </w:p>
    <w:p w14:paraId="025BC55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Section 2.5.1 of [RFC8300]).</w:t>
      </w:r>
    </w:p>
    <w:p w14:paraId="15AEB13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9D1423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Tenant ID: Represents an opaque value pointing to Orchestration</w:t>
      </w:r>
    </w:p>
    <w:p w14:paraId="1BE5B0B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system-generated tenant identifier.  The structure and semantics</w:t>
      </w:r>
    </w:p>
    <w:p w14:paraId="55B91E9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of this field are specific to the operator's deployment across its</w:t>
      </w:r>
    </w:p>
    <w:p w14:paraId="39D6827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operational domain, and are specified and assigned by an</w:t>
      </w:r>
    </w:p>
    <w:p w14:paraId="75579DE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orchestration function.  The specifics of that orchestration-based</w:t>
      </w:r>
    </w:p>
    <w:p w14:paraId="3D520AE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assignment </w:t>
      </w:r>
      <w:proofErr w:type="gramStart"/>
      <w:r w:rsidRPr="00D11848">
        <w:rPr>
          <w:rFonts w:ascii="Courier New" w:hAnsi="Courier New" w:cs="Courier New"/>
          <w:sz w:val="20"/>
          <w:szCs w:val="20"/>
        </w:rPr>
        <w:t>are</w:t>
      </w:r>
      <w:proofErr w:type="gramEnd"/>
      <w:r w:rsidRPr="00D11848">
        <w:rPr>
          <w:rFonts w:ascii="Courier New" w:hAnsi="Courier New" w:cs="Courier New"/>
          <w:sz w:val="20"/>
          <w:szCs w:val="20"/>
        </w:rPr>
        <w:t xml:space="preserve"> outside the scope of this document.</w:t>
      </w:r>
    </w:p>
    <w:p w14:paraId="0F79F5C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4D57D7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4.3.  Ingress Network Node Information</w:t>
      </w:r>
    </w:p>
    <w:p w14:paraId="1D3A6F2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5C81FB6" w14:textId="28A90DF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This context header carries a Node ID of the </w:t>
      </w:r>
      <w:del w:id="48" w:author="Futurewei Technologies" w:date="2022-04-13T15:57:00Z">
        <w:r w:rsidRPr="00D11848" w:rsidDel="00B466BE">
          <w:rPr>
            <w:rFonts w:ascii="Courier New" w:hAnsi="Courier New" w:cs="Courier New"/>
            <w:sz w:val="20"/>
            <w:szCs w:val="20"/>
          </w:rPr>
          <w:delText xml:space="preserve">ingress </w:delText>
        </w:r>
      </w:del>
      <w:r w:rsidRPr="00D11848">
        <w:rPr>
          <w:rFonts w:ascii="Courier New" w:hAnsi="Courier New" w:cs="Courier New"/>
          <w:sz w:val="20"/>
          <w:szCs w:val="20"/>
        </w:rPr>
        <w:t>network node</w:t>
      </w:r>
      <w:ins w:id="49" w:author="Futurewei Technologies" w:date="2022-04-13T15:57:00Z">
        <w:r w:rsidR="00B466BE">
          <w:rPr>
            <w:rFonts w:ascii="Courier New" w:hAnsi="Courier New" w:cs="Courier New"/>
            <w:sz w:val="20"/>
            <w:szCs w:val="20"/>
          </w:rPr>
          <w:t xml:space="preserve"> </w:t>
        </w:r>
      </w:ins>
      <w:ins w:id="50" w:author="Futurewei Technologies" w:date="2022-04-13T16:39:00Z">
        <w:r w:rsidR="00B466BE">
          <w:rPr>
            <w:rFonts w:ascii="Courier New" w:hAnsi="Courier New" w:cs="Courier New"/>
            <w:sz w:val="20"/>
            <w:szCs w:val="20"/>
          </w:rPr>
          <w:t>at which</w:t>
        </w:r>
      </w:ins>
      <w:ins w:id="51" w:author="Futurewei Technologies" w:date="2022-04-13T15:57:00Z">
        <w:r w:rsidR="00B466BE">
          <w:rPr>
            <w:rFonts w:ascii="Courier New" w:hAnsi="Courier New" w:cs="Courier New"/>
            <w:sz w:val="20"/>
            <w:szCs w:val="20"/>
          </w:rPr>
          <w:t xml:space="preserve"> the packe</w:t>
        </w:r>
      </w:ins>
      <w:ins w:id="52" w:author="Futurewei Technologies" w:date="2022-04-13T16:40:00Z">
        <w:r w:rsidR="00197AD3">
          <w:rPr>
            <w:rFonts w:ascii="Courier New" w:hAnsi="Courier New" w:cs="Courier New"/>
            <w:sz w:val="20"/>
            <w:szCs w:val="20"/>
          </w:rPr>
          <w:t>t</w:t>
        </w:r>
      </w:ins>
      <w:ins w:id="53" w:author="Futurewei Technologies" w:date="2022-04-13T15:57:00Z">
        <w:r w:rsidR="00B466BE">
          <w:rPr>
            <w:rFonts w:ascii="Courier New" w:hAnsi="Courier New" w:cs="Courier New"/>
            <w:sz w:val="20"/>
            <w:szCs w:val="20"/>
          </w:rPr>
          <w:t xml:space="preserve"> entered the </w:t>
        </w:r>
      </w:ins>
      <w:ins w:id="54" w:author="Futurewei Technologies" w:date="2022-04-13T16:42:00Z">
        <w:r w:rsidR="00197AD3">
          <w:rPr>
            <w:rFonts w:ascii="Courier New" w:hAnsi="Courier New" w:cs="Courier New"/>
            <w:sz w:val="20"/>
            <w:szCs w:val="20"/>
          </w:rPr>
          <w:t xml:space="preserve">SFC-enabled </w:t>
        </w:r>
      </w:ins>
      <w:ins w:id="55" w:author="Futurewei Technologies" w:date="2022-04-13T15:58:00Z">
        <w:r w:rsidR="00B466BE">
          <w:rPr>
            <w:rFonts w:ascii="Courier New" w:hAnsi="Courier New" w:cs="Courier New"/>
            <w:sz w:val="20"/>
            <w:szCs w:val="20"/>
          </w:rPr>
          <w:t>domain</w:t>
        </w:r>
      </w:ins>
      <w:r w:rsidRPr="00D11848">
        <w:rPr>
          <w:rFonts w:ascii="Courier New" w:hAnsi="Courier New" w:cs="Courier New"/>
          <w:sz w:val="20"/>
          <w:szCs w:val="20"/>
        </w:rPr>
        <w:t>.</w:t>
      </w:r>
      <w:ins w:id="56" w:author="Futurewei Technologies" w:date="2022-04-13T16:41:00Z">
        <w:r w:rsidR="00197AD3">
          <w:rPr>
            <w:rFonts w:ascii="Courier New" w:hAnsi="Courier New" w:cs="Courier New"/>
            <w:sz w:val="20"/>
            <w:szCs w:val="20"/>
          </w:rPr>
          <w:t xml:space="preserve"> This node will necessarily be a Classifier [</w:t>
        </w:r>
      </w:ins>
      <w:ins w:id="57" w:author="Futurewei Technologies" w:date="2022-04-13T16:42:00Z">
        <w:r w:rsidR="00197AD3">
          <w:rPr>
            <w:rFonts w:ascii="Courier New" w:hAnsi="Courier New" w:cs="Courier New"/>
            <w:sz w:val="20"/>
            <w:szCs w:val="20"/>
          </w:rPr>
          <w:t>RFC7665].</w:t>
        </w:r>
      </w:ins>
      <w:ins w:id="58" w:author="Futurewei Technologies" w:date="2022-04-13T16:44:00Z">
        <w:r w:rsidR="00E00EE3">
          <w:rPr>
            <w:rFonts w:ascii="Courier New" w:hAnsi="Courier New" w:cs="Courier New"/>
            <w:sz w:val="20"/>
            <w:szCs w:val="20"/>
          </w:rPr>
          <w:t xml:space="preserve"> In cases where</w:t>
        </w:r>
      </w:ins>
      <w:ins w:id="59" w:author="Futurewei Technologies" w:date="2022-04-13T16:45:00Z">
        <w:r w:rsidR="00E00EE3">
          <w:rPr>
            <w:rFonts w:ascii="Courier New" w:hAnsi="Courier New" w:cs="Courier New"/>
            <w:sz w:val="20"/>
            <w:szCs w:val="20"/>
          </w:rPr>
          <w:t xml:space="preserve"> the SPI identifies the ingress node, this context header is superfluous.</w:t>
        </w:r>
      </w:ins>
    </w:p>
    <w:p w14:paraId="4975677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80E9AE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359F1A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C995E8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2CD25D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3322C3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lastRenderedPageBreak/>
        <w:t>Wei, et al.              Expires 1 October 2022                 [Page 6]</w:t>
      </w:r>
    </w:p>
    <w:p w14:paraId="36D6CB7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br w:type="page"/>
      </w:r>
    </w:p>
    <w:p w14:paraId="69476DE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lastRenderedPageBreak/>
        <w:t>Internet-Draft           NSH MD2 Context Headers              March 2022</w:t>
      </w:r>
    </w:p>
    <w:p w14:paraId="744FAB6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F6E832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DA9493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0                   1                   2                   3</w:t>
      </w:r>
    </w:p>
    <w:p w14:paraId="226A1CE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0 1 2 3 4 5 6 7 8 9 0 1 2 3 4 5 6 7 8 9 0 1 2 3 4 5 6 7 8 9 0 1</w:t>
      </w:r>
    </w:p>
    <w:p w14:paraId="5BE432B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5C7AA465" w14:textId="54EAD8DA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|    Metadata Class = 0x0000    |  Type = TBA3  |U| Length</w:t>
      </w:r>
      <w:del w:id="60" w:author="Futurewei Technologies" w:date="2022-04-13T15:43:00Z">
        <w:r w:rsidRPr="00D11848" w:rsidDel="00841DFB">
          <w:rPr>
            <w:rFonts w:ascii="Courier New" w:hAnsi="Courier New" w:cs="Courier New"/>
            <w:sz w:val="20"/>
            <w:szCs w:val="20"/>
          </w:rPr>
          <w:delText xml:space="preserve"> = var</w:delText>
        </w:r>
      </w:del>
      <w:r w:rsidRPr="00D11848">
        <w:rPr>
          <w:rFonts w:ascii="Courier New" w:hAnsi="Courier New" w:cs="Courier New"/>
          <w:sz w:val="20"/>
          <w:szCs w:val="20"/>
        </w:rPr>
        <w:t>|</w:t>
      </w:r>
    </w:p>
    <w:p w14:paraId="6801919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1F3AC14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~                        Node ID                                ~</w:t>
      </w:r>
    </w:p>
    <w:p w14:paraId="2C153A2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4563B11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C8DCCE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  Figure 9: Ingress Network Node ID</w:t>
      </w:r>
    </w:p>
    <w:p w14:paraId="06FA4B9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B3327B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The fields are described as follows:</w:t>
      </w:r>
    </w:p>
    <w:p w14:paraId="0486757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555FB2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Length: Indicates the length of the Node ID in octets (see</w:t>
      </w:r>
    </w:p>
    <w:p w14:paraId="3E8FD5B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Section 2.5.1 of [RFC8300]).</w:t>
      </w:r>
    </w:p>
    <w:p w14:paraId="2F0788B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F14417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Node ID: Represents an opaque value of the ingress network node</w:t>
      </w:r>
    </w:p>
    <w:p w14:paraId="571FAD5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ID.  The structure and semantics of this field are deployment</w:t>
      </w:r>
    </w:p>
    <w:p w14:paraId="754AF21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specific.  For example, Node ID may be a 4 octets IPv4 address</w:t>
      </w:r>
    </w:p>
    <w:p w14:paraId="57377C9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Node ID, or a 16 octets IPv6 address Node ID, or a 6 octets MAC</w:t>
      </w:r>
    </w:p>
    <w:p w14:paraId="06B33A9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address, or 8 octets MAC address (EUI-64), etc.</w:t>
      </w:r>
    </w:p>
    <w:p w14:paraId="24DAAFB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49477B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4.4.  Ingress Network Source Interface</w:t>
      </w:r>
    </w:p>
    <w:p w14:paraId="7EC19F1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500251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This context identifies the ingress interface of the ingress network</w:t>
      </w:r>
    </w:p>
    <w:p w14:paraId="519CD6E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node.  The l2vlan (135), l3ipvlan (136),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ipForward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 xml:space="preserve"> (142),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mpls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 xml:space="preserve"> (166)</w:t>
      </w:r>
    </w:p>
    <w:p w14:paraId="08EE129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in [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IANAifType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] are examples of source interfaces.</w:t>
      </w:r>
    </w:p>
    <w:p w14:paraId="304B480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316F7F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3341DF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0                   1                   2                   3</w:t>
      </w:r>
    </w:p>
    <w:p w14:paraId="716D848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0 1 2 3 4 5 6 7 8 9 0 1 2 3 4 5 6 7 8 9 0 1 2 3 4 5 6 7 8 9 0 1</w:t>
      </w:r>
    </w:p>
    <w:p w14:paraId="118166E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2C54EF74" w14:textId="27A8DE39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|    Metadata Class = 0x0000    |  Type = TBA4  |U| Length</w:t>
      </w:r>
      <w:del w:id="61" w:author="Futurewei Technologies" w:date="2022-04-13T15:46:00Z">
        <w:r w:rsidRPr="00D11848" w:rsidDel="00841DFB">
          <w:rPr>
            <w:rFonts w:ascii="Courier New" w:hAnsi="Courier New" w:cs="Courier New"/>
            <w:sz w:val="20"/>
            <w:szCs w:val="20"/>
          </w:rPr>
          <w:delText xml:space="preserve"> =</w:delText>
        </w:r>
      </w:del>
      <w:ins w:id="62" w:author="Futurewei Technologies" w:date="2022-04-13T15:46:00Z">
        <w:r w:rsidR="00841DFB" w:rsidRPr="00D11848" w:rsidDel="00841DFB"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63" w:author="Futurewei Technologies" w:date="2022-04-13T15:46:00Z">
        <w:r w:rsidRPr="00D11848" w:rsidDel="00841DFB">
          <w:rPr>
            <w:rFonts w:ascii="Courier New" w:hAnsi="Courier New" w:cs="Courier New"/>
            <w:sz w:val="20"/>
            <w:szCs w:val="20"/>
          </w:rPr>
          <w:delText xml:space="preserve"> var</w:delText>
        </w:r>
      </w:del>
      <w:r w:rsidRPr="00D11848">
        <w:rPr>
          <w:rFonts w:ascii="Courier New" w:hAnsi="Courier New" w:cs="Courier New"/>
          <w:sz w:val="20"/>
          <w:szCs w:val="20"/>
        </w:rPr>
        <w:t>|</w:t>
      </w:r>
    </w:p>
    <w:p w14:paraId="5172F89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42B70B8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~                     Source Interface                          ~</w:t>
      </w:r>
    </w:p>
    <w:p w14:paraId="0341F1A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13DFF1E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14EFB4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Figure 10: Ingress Network Source Interface</w:t>
      </w:r>
    </w:p>
    <w:p w14:paraId="1E0B195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AD878E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The fields are described as follows:</w:t>
      </w:r>
    </w:p>
    <w:p w14:paraId="4DA1E16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651C0F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Length: Indicates the length of the Source Interface in octets</w:t>
      </w:r>
    </w:p>
    <w:p w14:paraId="1965215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(</w:t>
      </w:r>
      <w:proofErr w:type="gramStart"/>
      <w:r w:rsidRPr="00D11848">
        <w:rPr>
          <w:rFonts w:ascii="Courier New" w:hAnsi="Courier New" w:cs="Courier New"/>
          <w:sz w:val="20"/>
          <w:szCs w:val="20"/>
        </w:rPr>
        <w:t>see</w:t>
      </w:r>
      <w:proofErr w:type="gramEnd"/>
      <w:r w:rsidRPr="00D11848">
        <w:rPr>
          <w:rFonts w:ascii="Courier New" w:hAnsi="Courier New" w:cs="Courier New"/>
          <w:sz w:val="20"/>
          <w:szCs w:val="20"/>
        </w:rPr>
        <w:t xml:space="preserve"> Section 2.5.1 of [RFC8300]).</w:t>
      </w:r>
    </w:p>
    <w:p w14:paraId="57BDF83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DE8A42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Source Interface: Represents an opaque value of identifier of the</w:t>
      </w:r>
    </w:p>
    <w:p w14:paraId="50EF741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ingress interface of the ingress network node.</w:t>
      </w:r>
    </w:p>
    <w:p w14:paraId="0D4682F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51AC59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F1B5B3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786541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75603A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9D5ED3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EFA138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Wei, et al.              Expires 1 October 2022                 [Page 7]</w:t>
      </w:r>
    </w:p>
    <w:p w14:paraId="2ACBCC8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br w:type="page"/>
      </w:r>
    </w:p>
    <w:p w14:paraId="6772308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lastRenderedPageBreak/>
        <w:t>Internet-Draft           NSH MD2 Context Headers              March 2022</w:t>
      </w:r>
    </w:p>
    <w:p w14:paraId="22BBC06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7D1B6D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3612F0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4.5.  Flow ID</w:t>
      </w:r>
    </w:p>
    <w:p w14:paraId="2254F05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F95DFB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Flow ID provides a field in the NSH MD Type 2 to label packets</w:t>
      </w:r>
    </w:p>
    <w:p w14:paraId="23B3AD8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belonging to the same flow.  For example, [RFC8200] defined IPv6 Flow</w:t>
      </w:r>
    </w:p>
    <w:p w14:paraId="3F158D5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Label as Flow ID, [RFC6790] defined an entropy label which is</w:t>
      </w:r>
    </w:p>
    <w:p w14:paraId="38DBB59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generated based on flow information in the MPLS network is another</w:t>
      </w:r>
    </w:p>
    <w:p w14:paraId="5FD164A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example of Flow ID.  Absence of this field, or a value of zero</w:t>
      </w:r>
    </w:p>
    <w:p w14:paraId="7F0F207F" w14:textId="3FE868BD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denotes </w:t>
      </w:r>
      <w:proofErr w:type="gramStart"/>
      <w:r w:rsidRPr="00D11848">
        <w:rPr>
          <w:rFonts w:ascii="Courier New" w:hAnsi="Courier New" w:cs="Courier New"/>
          <w:sz w:val="20"/>
          <w:szCs w:val="20"/>
        </w:rPr>
        <w:t>that packets</w:t>
      </w:r>
      <w:proofErr w:type="gramEnd"/>
      <w:r w:rsidRPr="00D11848">
        <w:rPr>
          <w:rFonts w:ascii="Courier New" w:hAnsi="Courier New" w:cs="Courier New"/>
          <w:sz w:val="20"/>
          <w:szCs w:val="20"/>
        </w:rPr>
        <w:t xml:space="preserve"> have not been labeled</w:t>
      </w:r>
      <w:ins w:id="64" w:author="Futurewei Technologies" w:date="2022-04-13T16:46:00Z">
        <w:r w:rsidR="00E00EE3">
          <w:rPr>
            <w:rFonts w:ascii="Courier New" w:hAnsi="Courier New" w:cs="Courier New"/>
            <w:sz w:val="20"/>
            <w:szCs w:val="20"/>
          </w:rPr>
          <w:t xml:space="preserve"> with a flow ID</w:t>
        </w:r>
      </w:ins>
      <w:r w:rsidRPr="00D11848">
        <w:rPr>
          <w:rFonts w:ascii="Courier New" w:hAnsi="Courier New" w:cs="Courier New"/>
          <w:sz w:val="20"/>
          <w:szCs w:val="20"/>
        </w:rPr>
        <w:t>.</w:t>
      </w:r>
    </w:p>
    <w:p w14:paraId="025EB36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616503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1100BE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0                   1                   2                   3</w:t>
      </w:r>
    </w:p>
    <w:p w14:paraId="7FA45C3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0 1 2 3 4 5 6 7 8 9 0 1 2 3 4 5 6 7 8 9 0 1 2 3 4 5 6 7 8 9 0 1</w:t>
      </w:r>
    </w:p>
    <w:p w14:paraId="5F71ADD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2727C24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|    Metadata Class = 0x0000    |  Type = TBA5  |U| Length = 4  |</w:t>
      </w:r>
    </w:p>
    <w:p w14:paraId="3B5563E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55E678A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|CT=0x0 |   Reserved    |           IPv6 Flow ID                |</w:t>
      </w:r>
    </w:p>
    <w:p w14:paraId="05AF491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309356C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F74502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       Figure 11: IPv6 Flow ID</w:t>
      </w:r>
    </w:p>
    <w:p w14:paraId="4C33D5C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B9D764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2CE8D9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0                   1                   2                   3</w:t>
      </w:r>
    </w:p>
    <w:p w14:paraId="291A4B3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0 1 2 3 4 5 6 7 8 9 0 1 2 3 4 5 6 7 8 9 0 1 2 3 4 5 6 7 8 9 0 1</w:t>
      </w:r>
    </w:p>
    <w:p w14:paraId="70C5799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62D7720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|    Metadata Class = 0x0000    |  Type = TBA5  |U| Length = 4  |</w:t>
      </w:r>
    </w:p>
    <w:p w14:paraId="7E3F137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54DBC08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|CT=0x1 |   Reserved    |        MPLS entropy label             |</w:t>
      </w:r>
    </w:p>
    <w:p w14:paraId="0D751F4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613CED4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966E55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    Figure 12: MPLS entropy label</w:t>
      </w:r>
    </w:p>
    <w:p w14:paraId="7B79888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076C2C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The fields are described as follows:</w:t>
      </w:r>
    </w:p>
    <w:p w14:paraId="671A7D1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E3DDBC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Length: Indicates the length of the Flow ID in octets (see</w:t>
      </w:r>
    </w:p>
    <w:p w14:paraId="262579B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Section 2.5.1 of [RFC8300]).  For example, IPv6 Flow Label in</w:t>
      </w:r>
    </w:p>
    <w:p w14:paraId="06BA8D3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[RFC8200] is 20-bit long.  An entropy label in the MPLS network in</w:t>
      </w:r>
    </w:p>
    <w:p w14:paraId="3DC7370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[RFC6790] is also 20-bit long.</w:t>
      </w:r>
    </w:p>
    <w:p w14:paraId="1E96605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9FB5CFA" w14:textId="5F2C40FB" w:rsidR="00D96DCB" w:rsidRPr="00D11848" w:rsidDel="00E00EE3" w:rsidRDefault="00D96DCB" w:rsidP="00E00EE3">
      <w:pPr>
        <w:pStyle w:val="PlainText"/>
        <w:rPr>
          <w:del w:id="65" w:author="Futurewei Technologies" w:date="2022-04-13T16:47:00Z"/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Context Type (CT) is four bits-long field that defines </w:t>
      </w:r>
      <w:del w:id="66" w:author="Futurewei Technologies" w:date="2022-04-13T16:47:00Z">
        <w:r w:rsidRPr="00D11848" w:rsidDel="00E00EE3">
          <w:rPr>
            <w:rFonts w:ascii="Courier New" w:hAnsi="Courier New" w:cs="Courier New"/>
            <w:sz w:val="20"/>
            <w:szCs w:val="20"/>
          </w:rPr>
          <w:delText>the length</w:delText>
        </w:r>
      </w:del>
    </w:p>
    <w:p w14:paraId="0B2A951A" w14:textId="3FC5B347" w:rsidR="00D96DCB" w:rsidRPr="00D11848" w:rsidRDefault="00D96DCB" w:rsidP="00E00EE3">
      <w:pPr>
        <w:pStyle w:val="PlainText"/>
        <w:rPr>
          <w:rFonts w:ascii="Courier New" w:hAnsi="Courier New" w:cs="Courier New"/>
          <w:sz w:val="20"/>
          <w:szCs w:val="20"/>
        </w:rPr>
      </w:pPr>
      <w:del w:id="67" w:author="Futurewei Technologies" w:date="2022-04-13T16:47:00Z">
        <w:r w:rsidRPr="00D11848" w:rsidDel="00E00EE3">
          <w:rPr>
            <w:rFonts w:ascii="Courier New" w:hAnsi="Courier New" w:cs="Courier New"/>
            <w:sz w:val="20"/>
            <w:szCs w:val="20"/>
          </w:rPr>
          <w:delText xml:space="preserve">      and </w:delText>
        </w:r>
      </w:del>
      <w:r w:rsidRPr="00D11848">
        <w:rPr>
          <w:rFonts w:ascii="Courier New" w:hAnsi="Courier New" w:cs="Courier New"/>
          <w:sz w:val="20"/>
          <w:szCs w:val="20"/>
        </w:rPr>
        <w:t>the interpretation of the Flow ID field.  Please see the IANA</w:t>
      </w:r>
    </w:p>
    <w:p w14:paraId="7BA6B55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Considerations in Section 7.3.  This document defines these CT</w:t>
      </w:r>
    </w:p>
    <w:p w14:paraId="45880C4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values:</w:t>
      </w:r>
    </w:p>
    <w:p w14:paraId="0F4C87E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60700B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-  0x0 - 20 bits IPv6 Flow Label in [RFC8200].  See Figure 11.</w:t>
      </w:r>
    </w:p>
    <w:p w14:paraId="55B324C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495C36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-  0x1 - 20 bits entropy label in the MPLS network in [RFC6790].</w:t>
      </w:r>
    </w:p>
    <w:p w14:paraId="1075FE3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See Figure 12.</w:t>
      </w:r>
    </w:p>
    <w:p w14:paraId="19A7505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2C2D05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6BF30D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FC1410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3E9A29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Wei, et al.              Expires 1 October 2022                 [Page 8]</w:t>
      </w:r>
    </w:p>
    <w:p w14:paraId="550F089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br w:type="page"/>
      </w:r>
    </w:p>
    <w:p w14:paraId="3CC885B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lastRenderedPageBreak/>
        <w:t>Internet-Draft           NSH MD2 Context Headers              March 2022</w:t>
      </w:r>
    </w:p>
    <w:p w14:paraId="73BF35B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97CA51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DD5531F" w14:textId="32585A9F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Reserved bits in the context fields MUST be sent as zero and</w:t>
      </w:r>
    </w:p>
    <w:p w14:paraId="4BE28CD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ignored on receipt.</w:t>
      </w:r>
    </w:p>
    <w:p w14:paraId="4D4250B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41EC42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4.6.  Source and/or Destination Groups</w:t>
      </w:r>
    </w:p>
    <w:p w14:paraId="2B5735C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BB6DC9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Intent-based systems can use this data to express the logical</w:t>
      </w:r>
    </w:p>
    <w:p w14:paraId="4138BF9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grouping of </w:t>
      </w:r>
      <w:proofErr w:type="gramStart"/>
      <w:r w:rsidRPr="00D11848">
        <w:rPr>
          <w:rFonts w:ascii="Courier New" w:hAnsi="Courier New" w:cs="Courier New"/>
          <w:sz w:val="20"/>
          <w:szCs w:val="20"/>
        </w:rPr>
        <w:t>source</w:t>
      </w:r>
      <w:proofErr w:type="gramEnd"/>
      <w:r w:rsidRPr="00D11848">
        <w:rPr>
          <w:rFonts w:ascii="Courier New" w:hAnsi="Courier New" w:cs="Courier New"/>
          <w:sz w:val="20"/>
          <w:szCs w:val="20"/>
        </w:rPr>
        <w:t xml:space="preserve"> and/or destination objects.  [OpenStack] and</w:t>
      </w:r>
    </w:p>
    <w:p w14:paraId="391B6CB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OpenDaylight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] provide examples of such a system.  Each is expressed</w:t>
      </w:r>
    </w:p>
    <w:p w14:paraId="6C27307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as a 32-bit opaque object.</w:t>
      </w:r>
    </w:p>
    <w:p w14:paraId="367AA8E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AAEB34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B21AE2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0                   1                   2                   3</w:t>
      </w:r>
    </w:p>
    <w:p w14:paraId="1623AAF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0 1 2 3 4 5 6 7 8 9 0 1 2 3 4 5 6 7 8 9 0 1 2 3 4 5 6 7 8 9 0 1</w:t>
      </w:r>
    </w:p>
    <w:p w14:paraId="7162D5E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77B477F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|    Metadata Class = 0x0000    |  Type = TBA6  |U|  Length=8   |</w:t>
      </w:r>
    </w:p>
    <w:p w14:paraId="616A835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4E3C6C6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|                        Source Group                           |</w:t>
      </w:r>
    </w:p>
    <w:p w14:paraId="7F178B2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45431C6F" w14:textId="3CDF59C0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|                        Dest</w:t>
      </w:r>
      <w:ins w:id="68" w:author="Futurewei Technologies" w:date="2022-04-13T16:49:00Z">
        <w:r w:rsidR="00E00EE3">
          <w:rPr>
            <w:rFonts w:ascii="Courier New" w:hAnsi="Courier New" w:cs="Courier New"/>
            <w:sz w:val="20"/>
            <w:szCs w:val="20"/>
          </w:rPr>
          <w:t>ination</w:t>
        </w:r>
      </w:ins>
      <w:r w:rsidRPr="00D11848">
        <w:rPr>
          <w:rFonts w:ascii="Courier New" w:hAnsi="Courier New" w:cs="Courier New"/>
          <w:sz w:val="20"/>
          <w:szCs w:val="20"/>
        </w:rPr>
        <w:t xml:space="preserve"> Group                      |</w:t>
      </w:r>
    </w:p>
    <w:p w14:paraId="3AA6952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23B405C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C4E879F" w14:textId="3323184C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    Figure 13: Source/Dest</w:t>
      </w:r>
      <w:ins w:id="69" w:author="Futurewei Technologies" w:date="2022-04-13T16:49:00Z">
        <w:r w:rsidR="00E00EE3">
          <w:rPr>
            <w:rFonts w:ascii="Courier New" w:hAnsi="Courier New" w:cs="Courier New"/>
            <w:sz w:val="20"/>
            <w:szCs w:val="20"/>
          </w:rPr>
          <w:t>ination</w:t>
        </w:r>
      </w:ins>
      <w:r w:rsidRPr="00D11848">
        <w:rPr>
          <w:rFonts w:ascii="Courier New" w:hAnsi="Courier New" w:cs="Courier New"/>
          <w:sz w:val="20"/>
          <w:szCs w:val="20"/>
        </w:rPr>
        <w:t xml:space="preserve"> Groups</w:t>
      </w:r>
    </w:p>
    <w:p w14:paraId="7BB5C0E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6B6CF4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If there is no group information specified for the source group or</w:t>
      </w:r>
    </w:p>
    <w:p w14:paraId="2E3A19BA" w14:textId="6257A2A4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dest</w:t>
      </w:r>
      <w:ins w:id="70" w:author="Futurewei Technologies" w:date="2022-04-13T16:49:00Z">
        <w:r w:rsidR="00E00EE3">
          <w:rPr>
            <w:rFonts w:ascii="Courier New" w:hAnsi="Courier New" w:cs="Courier New"/>
            <w:sz w:val="20"/>
            <w:szCs w:val="20"/>
          </w:rPr>
          <w:t>ination</w:t>
        </w:r>
      </w:ins>
      <w:r w:rsidRPr="00D11848">
        <w:rPr>
          <w:rFonts w:ascii="Courier New" w:hAnsi="Courier New" w:cs="Courier New"/>
          <w:sz w:val="20"/>
          <w:szCs w:val="20"/>
        </w:rPr>
        <w:t xml:space="preserve"> group field, the field MUST be sent as zero and ignored on</w:t>
      </w:r>
    </w:p>
    <w:p w14:paraId="05F9CCF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receipt.</w:t>
      </w:r>
    </w:p>
    <w:p w14:paraId="5B39C64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278466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4.7.  Policy Identifier</w:t>
      </w:r>
    </w:p>
    <w:p w14:paraId="6B3157C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F02156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Traffic handling policies are often referred to by a system-generated</w:t>
      </w:r>
    </w:p>
    <w:p w14:paraId="6DFC30F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identifier, which is then used by the devices to look up the policy's</w:t>
      </w:r>
    </w:p>
    <w:p w14:paraId="7EF03D9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content locally.  For example, this identifier could be an index to</w:t>
      </w:r>
    </w:p>
    <w:p w14:paraId="6176ADA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an array, a lookup key, a database Id.  The identifier allows</w:t>
      </w:r>
    </w:p>
    <w:p w14:paraId="20EFDE1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enforcement agents or services to look up the content of their part</w:t>
      </w:r>
    </w:p>
    <w:p w14:paraId="2D28FC9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of the policy.</w:t>
      </w:r>
    </w:p>
    <w:p w14:paraId="186E0E1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11F197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11FC76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0                   1                   2                   3</w:t>
      </w:r>
    </w:p>
    <w:p w14:paraId="2B31EC4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0 1 2 3 4 5 6 7 8 9 0 1 2 3 4 5 6 7 8 9 0 1 2 3 4 5 6 7 8 9 0 1</w:t>
      </w:r>
    </w:p>
    <w:p w14:paraId="354301B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66A4B439" w14:textId="0A312D1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|    Metadata Class = 0x0000    |  Type = TBA7  |U|  Length</w:t>
      </w:r>
      <w:del w:id="71" w:author="Futurewei Technologies" w:date="2022-04-13T16:52:00Z">
        <w:r w:rsidRPr="00D11848" w:rsidDel="00C51A5F">
          <w:rPr>
            <w:rFonts w:ascii="Courier New" w:hAnsi="Courier New" w:cs="Courier New"/>
            <w:sz w:val="20"/>
            <w:szCs w:val="20"/>
          </w:rPr>
          <w:delText>=var</w:delText>
        </w:r>
      </w:del>
      <w:r w:rsidRPr="00D11848">
        <w:rPr>
          <w:rFonts w:ascii="Courier New" w:hAnsi="Courier New" w:cs="Courier New"/>
          <w:sz w:val="20"/>
          <w:szCs w:val="20"/>
        </w:rPr>
        <w:t xml:space="preserve"> |</w:t>
      </w:r>
    </w:p>
    <w:p w14:paraId="57A2CF2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1BF1692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~                     Policy ID                                 ~</w:t>
      </w:r>
    </w:p>
    <w:p w14:paraId="175BC52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+-+-+-+-+-+-+-+-+-+-+-+-+-+-+-+-+-+-+-+-+-+-+-+-+-+-+-+-+-+-+-+-+</w:t>
      </w:r>
    </w:p>
    <w:p w14:paraId="36A8182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9B4657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         Figure 14: Policy ID</w:t>
      </w:r>
    </w:p>
    <w:p w14:paraId="48A56E6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D886B8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The fields are described as follows:</w:t>
      </w:r>
    </w:p>
    <w:p w14:paraId="4591462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13C02A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63FAAE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38B08F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Wei, et al.              Expires 1 October 2022                 [Page 9]</w:t>
      </w:r>
    </w:p>
    <w:p w14:paraId="37E3273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br w:type="page"/>
      </w:r>
    </w:p>
    <w:p w14:paraId="2065752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lastRenderedPageBreak/>
        <w:t>Internet-Draft           NSH MD2 Context Headers              March 2022</w:t>
      </w:r>
    </w:p>
    <w:p w14:paraId="6F4B334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2FAFEC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20D56A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Length: Indicates the length of the Policy ID in octets (see</w:t>
      </w:r>
    </w:p>
    <w:p w14:paraId="34C3667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Section 2.5.1 of [RFC8300]).</w:t>
      </w:r>
    </w:p>
    <w:p w14:paraId="473EDCD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1AAF66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Policy ID: Represents an opaque value of the Policy ID.</w:t>
      </w:r>
    </w:p>
    <w:p w14:paraId="26BAABA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257D2E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This policy identifier is a general policy ID, essentially a key to</w:t>
      </w:r>
    </w:p>
    <w:p w14:paraId="5E439CD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allow Service Functions to know which policies to apply to packets.</w:t>
      </w:r>
    </w:p>
    <w:p w14:paraId="62E506F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Those policies generally will not have much to do with performance,</w:t>
      </w:r>
    </w:p>
    <w:p w14:paraId="074A607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but rather with what specific treatment to apply.  It may for example</w:t>
      </w:r>
    </w:p>
    <w:p w14:paraId="4B64A54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select a URL filter data set for a URL filter, or select a video</w:t>
      </w:r>
    </w:p>
    <w:p w14:paraId="6F25770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transcoding policy in a transcoding SF.  The Performance Policy</w:t>
      </w:r>
    </w:p>
    <w:p w14:paraId="0B54000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Identifier in [RFC8979] is described there as having very specific</w:t>
      </w:r>
    </w:p>
    <w:p w14:paraId="309257F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use, and for example says that fully controlled SFPs would not use</w:t>
      </w:r>
    </w:p>
    <w:p w14:paraId="7945CB3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it.  The Policy ID in this document is for cases not covered by</w:t>
      </w:r>
    </w:p>
    <w:p w14:paraId="0591DC1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[RFC8979].</w:t>
      </w:r>
    </w:p>
    <w:p w14:paraId="47B43EF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8E115F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5.  Security Considerations</w:t>
      </w:r>
    </w:p>
    <w:p w14:paraId="1E14D5C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05A622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A misbehaving node from within the SFC-enabled domain may alter the</w:t>
      </w:r>
    </w:p>
    <w:p w14:paraId="4675303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content of the Context Headers, which may lead to service disruption.</w:t>
      </w:r>
    </w:p>
    <w:p w14:paraId="18C8707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Such an attack is not unique to the Context Headers defined in this</w:t>
      </w:r>
    </w:p>
    <w:p w14:paraId="5C8FA36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document.  Measures discussed in Section 8 of [RFC8300] describes the</w:t>
      </w:r>
    </w:p>
    <w:p w14:paraId="0D7C914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general security considerations for protecting NSH.</w:t>
      </w:r>
    </w:p>
    <w:p w14:paraId="7EDDB84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[I-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D.ietf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-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sfc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-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nsh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-integrity] specifies methods of protecting the</w:t>
      </w:r>
    </w:p>
    <w:p w14:paraId="1AF3DFE1" w14:textId="072276E1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integrity of the NSH metadata.  If the NSH includes the MAC</w:t>
      </w:r>
      <w:ins w:id="72" w:author="Futurewei Technologies" w:date="2022-04-13T16:56:00Z">
        <w:r w:rsidR="00C51A5F">
          <w:rPr>
            <w:rFonts w:ascii="Courier New" w:hAnsi="Courier New" w:cs="Courier New"/>
            <w:sz w:val="20"/>
            <w:szCs w:val="20"/>
          </w:rPr>
          <w:t xml:space="preserve"> and Encrypted</w:t>
        </w:r>
        <w:r w:rsidR="00C71305">
          <w:rPr>
            <w:rFonts w:ascii="Courier New" w:hAnsi="Courier New" w:cs="Courier New"/>
            <w:sz w:val="20"/>
            <w:szCs w:val="20"/>
          </w:rPr>
          <w:t xml:space="preserve"> Metadata</w:t>
        </w:r>
      </w:ins>
      <w:r w:rsidRPr="00D11848">
        <w:rPr>
          <w:rFonts w:ascii="Courier New" w:hAnsi="Courier New" w:cs="Courier New"/>
          <w:sz w:val="20"/>
          <w:szCs w:val="20"/>
        </w:rPr>
        <w:t xml:space="preserve"> Context</w:t>
      </w:r>
    </w:p>
    <w:p w14:paraId="18E06AEB" w14:textId="7C2E2734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Header</w:t>
      </w:r>
      <w:ins w:id="73" w:author="Futurewei Technologies" w:date="2022-04-13T16:56:00Z">
        <w:r w:rsidR="00C71305">
          <w:rPr>
            <w:rFonts w:ascii="Courier New" w:hAnsi="Courier New" w:cs="Courier New"/>
            <w:sz w:val="20"/>
            <w:szCs w:val="20"/>
          </w:rPr>
          <w:t xml:space="preserve"> [RFC9145]</w:t>
        </w:r>
      </w:ins>
      <w:r w:rsidRPr="00D11848">
        <w:rPr>
          <w:rFonts w:ascii="Courier New" w:hAnsi="Courier New" w:cs="Courier New"/>
          <w:sz w:val="20"/>
          <w:szCs w:val="20"/>
        </w:rPr>
        <w:t>, the authentication of the packet MUST be verified before</w:t>
      </w:r>
    </w:p>
    <w:p w14:paraId="74728B5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using any data.  If the verification fails, the receiver MUST stop</w:t>
      </w:r>
    </w:p>
    <w:p w14:paraId="69587DD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processing the variable length context headers and notify an</w:t>
      </w:r>
    </w:p>
    <w:p w14:paraId="02E191D5" w14:textId="634AA60B" w:rsidR="00D96DCB" w:rsidRDefault="00D96DCB" w:rsidP="00D96DCB">
      <w:pPr>
        <w:pStyle w:val="PlainText"/>
        <w:rPr>
          <w:ins w:id="74" w:author="Futurewei Technologies" w:date="2022-04-13T17:03:00Z"/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operator.</w:t>
      </w:r>
    </w:p>
    <w:p w14:paraId="41D0D601" w14:textId="2078D2FB" w:rsidR="000C43D7" w:rsidRDefault="000C43D7" w:rsidP="00D96DCB">
      <w:pPr>
        <w:pStyle w:val="PlainText"/>
        <w:rPr>
          <w:ins w:id="75" w:author="Futurewei Technologies" w:date="2022-04-13T17:03:00Z"/>
          <w:rFonts w:ascii="Courier New" w:hAnsi="Courier New" w:cs="Courier New"/>
          <w:sz w:val="20"/>
          <w:szCs w:val="20"/>
        </w:rPr>
      </w:pPr>
    </w:p>
    <w:p w14:paraId="4D3593F9" w14:textId="77777777" w:rsidR="00AB4E26" w:rsidRPr="00AB4E26" w:rsidRDefault="00AB4E26" w:rsidP="00AB4E26">
      <w:pPr>
        <w:pStyle w:val="PlainText"/>
        <w:rPr>
          <w:ins w:id="76" w:author="Futurewei Technologies" w:date="2022-04-13T19:43:00Z"/>
          <w:rFonts w:ascii="Courier New" w:hAnsi="Courier New" w:cs="Courier New"/>
          <w:sz w:val="20"/>
          <w:szCs w:val="20"/>
        </w:rPr>
      </w:pPr>
      <w:ins w:id="77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The security and privacy considerations for the 7 types of </w:t>
        </w:r>
        <w:proofErr w:type="gramStart"/>
        <w:r w:rsidRPr="00AB4E26">
          <w:rPr>
            <w:rFonts w:ascii="Courier New" w:hAnsi="Courier New" w:cs="Courier New"/>
            <w:sz w:val="20"/>
            <w:szCs w:val="20"/>
          </w:rPr>
          <w:t>context</w:t>
        </w:r>
        <w:proofErr w:type="gramEnd"/>
      </w:ins>
    </w:p>
    <w:p w14:paraId="1B7A9A37" w14:textId="77777777" w:rsidR="00AB4E26" w:rsidRPr="00AB4E26" w:rsidRDefault="00AB4E26" w:rsidP="00AB4E26">
      <w:pPr>
        <w:pStyle w:val="PlainText"/>
        <w:rPr>
          <w:ins w:id="78" w:author="Futurewei Technologies" w:date="2022-04-13T19:43:00Z"/>
          <w:rFonts w:ascii="Courier New" w:hAnsi="Courier New" w:cs="Courier New"/>
          <w:sz w:val="20"/>
          <w:szCs w:val="20"/>
        </w:rPr>
      </w:pPr>
      <w:ins w:id="79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header specified above are discussed below. Since NSH ignorant SFs</w:t>
        </w:r>
      </w:ins>
    </w:p>
    <w:p w14:paraId="497AF2E4" w14:textId="77777777" w:rsidR="00AB4E26" w:rsidRPr="00AB4E26" w:rsidRDefault="00AB4E26" w:rsidP="00AB4E26">
      <w:pPr>
        <w:pStyle w:val="PlainText"/>
        <w:rPr>
          <w:ins w:id="80" w:author="Futurewei Technologies" w:date="2022-04-13T19:43:00Z"/>
          <w:rFonts w:ascii="Courier New" w:hAnsi="Courier New" w:cs="Courier New"/>
          <w:sz w:val="20"/>
          <w:szCs w:val="20"/>
        </w:rPr>
      </w:pPr>
      <w:ins w:id="81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will never see the NSH, then even if they are malign, they cannot</w:t>
        </w:r>
      </w:ins>
    </w:p>
    <w:p w14:paraId="0CC4F68A" w14:textId="77777777" w:rsidR="00AB4E26" w:rsidRPr="00AB4E26" w:rsidRDefault="00AB4E26" w:rsidP="00AB4E26">
      <w:pPr>
        <w:pStyle w:val="PlainText"/>
        <w:rPr>
          <w:ins w:id="82" w:author="Futurewei Technologies" w:date="2022-04-13T19:43:00Z"/>
          <w:rFonts w:ascii="Courier New" w:hAnsi="Courier New" w:cs="Courier New"/>
          <w:sz w:val="20"/>
          <w:szCs w:val="20"/>
        </w:rPr>
      </w:pPr>
      <w:ins w:id="83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compromise security or privacy based on the NSH or any of these</w:t>
        </w:r>
      </w:ins>
    </w:p>
    <w:p w14:paraId="7B32BA36" w14:textId="1F570EA3" w:rsidR="00AB4E26" w:rsidRPr="00AB4E26" w:rsidRDefault="00AB4E26" w:rsidP="00AB4E26">
      <w:pPr>
        <w:pStyle w:val="PlainText"/>
        <w:rPr>
          <w:ins w:id="84" w:author="Futurewei Technologies" w:date="2022-04-13T19:43:00Z"/>
          <w:rFonts w:ascii="Courier New" w:hAnsi="Courier New" w:cs="Courier New"/>
          <w:sz w:val="20"/>
          <w:szCs w:val="20"/>
        </w:rPr>
      </w:pPr>
      <w:ins w:id="85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</w:t>
        </w:r>
      </w:ins>
      <w:ins w:id="86" w:author="Futurewei Technologies" w:date="2022-04-13T19:47:00Z">
        <w:r w:rsidR="00BA4701" w:rsidRPr="00AB4E26">
          <w:rPr>
            <w:rFonts w:ascii="Courier New" w:hAnsi="Courier New" w:cs="Courier New"/>
            <w:sz w:val="20"/>
            <w:szCs w:val="20"/>
          </w:rPr>
          <w:t>context</w:t>
        </w:r>
      </w:ins>
      <w:ins w:id="87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headers, although they could cause compromise based on the</w:t>
        </w:r>
      </w:ins>
    </w:p>
    <w:p w14:paraId="641E9EA7" w14:textId="77777777" w:rsidR="00AB4E26" w:rsidRPr="00AB4E26" w:rsidRDefault="00AB4E26" w:rsidP="00AB4E26">
      <w:pPr>
        <w:pStyle w:val="PlainText"/>
        <w:rPr>
          <w:ins w:id="88" w:author="Futurewei Technologies" w:date="2022-04-13T19:43:00Z"/>
          <w:rFonts w:ascii="Courier New" w:hAnsi="Courier New" w:cs="Courier New"/>
          <w:sz w:val="20"/>
          <w:szCs w:val="20"/>
        </w:rPr>
      </w:pPr>
      <w:ins w:id="89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rest of the packet. To the extent that any of these headers is</w:t>
        </w:r>
      </w:ins>
    </w:p>
    <w:p w14:paraId="05B96262" w14:textId="77777777" w:rsidR="00AB4E26" w:rsidRPr="00AB4E26" w:rsidRDefault="00AB4E26" w:rsidP="00AB4E26">
      <w:pPr>
        <w:pStyle w:val="PlainText"/>
        <w:rPr>
          <w:ins w:id="90" w:author="Futurewei Technologies" w:date="2022-04-13T19:43:00Z"/>
          <w:rFonts w:ascii="Courier New" w:hAnsi="Courier New" w:cs="Courier New"/>
          <w:sz w:val="20"/>
          <w:szCs w:val="20"/>
        </w:rPr>
      </w:pPr>
      <w:ins w:id="91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included when it would be unneeded or have no effect, they provide</w:t>
        </w:r>
      </w:ins>
    </w:p>
    <w:p w14:paraId="34000ACA" w14:textId="77777777" w:rsidR="00AB4E26" w:rsidRPr="00AB4E26" w:rsidRDefault="00AB4E26" w:rsidP="00AB4E26">
      <w:pPr>
        <w:pStyle w:val="PlainText"/>
        <w:rPr>
          <w:ins w:id="92" w:author="Futurewei Technologies" w:date="2022-04-13T19:43:00Z"/>
          <w:rFonts w:ascii="Courier New" w:hAnsi="Courier New" w:cs="Courier New"/>
          <w:sz w:val="20"/>
          <w:szCs w:val="20"/>
        </w:rPr>
      </w:pPr>
      <w:ins w:id="93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a covert channel for the entity adding the context header to</w:t>
        </w:r>
      </w:ins>
    </w:p>
    <w:p w14:paraId="00AAC246" w14:textId="096ADDCB" w:rsidR="00AB4E26" w:rsidRPr="00AB4E26" w:rsidRDefault="00AB4E26" w:rsidP="00AB4E26">
      <w:pPr>
        <w:pStyle w:val="PlainText"/>
        <w:rPr>
          <w:ins w:id="94" w:author="Futurewei Technologies" w:date="2022-04-13T19:43:00Z"/>
          <w:rFonts w:ascii="Courier New" w:hAnsi="Courier New" w:cs="Courier New"/>
          <w:sz w:val="20"/>
          <w:szCs w:val="20"/>
        </w:rPr>
      </w:pPr>
      <w:ins w:id="95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communicate a limited amount of arbitrary information to </w:t>
        </w:r>
      </w:ins>
      <w:ins w:id="96" w:author="Futurewei Technologies" w:date="2022-04-13T19:47:00Z">
        <w:r w:rsidR="00BA4701" w:rsidRPr="00AB4E26">
          <w:rPr>
            <w:rFonts w:ascii="Courier New" w:hAnsi="Courier New" w:cs="Courier New"/>
            <w:sz w:val="20"/>
            <w:szCs w:val="20"/>
          </w:rPr>
          <w:t>downstream</w:t>
        </w:r>
      </w:ins>
    </w:p>
    <w:p w14:paraId="31EBB792" w14:textId="77777777" w:rsidR="00AB4E26" w:rsidRPr="00AB4E26" w:rsidRDefault="00AB4E26" w:rsidP="00AB4E26">
      <w:pPr>
        <w:pStyle w:val="PlainText"/>
        <w:rPr>
          <w:ins w:id="97" w:author="Futurewei Technologies" w:date="2022-04-13T19:43:00Z"/>
          <w:rFonts w:ascii="Courier New" w:hAnsi="Courier New" w:cs="Courier New"/>
          <w:sz w:val="20"/>
          <w:szCs w:val="20"/>
        </w:rPr>
      </w:pPr>
      <w:ins w:id="98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entities within the SFC-enabled domain.</w:t>
        </w:r>
      </w:ins>
    </w:p>
    <w:p w14:paraId="3AEE2219" w14:textId="77777777" w:rsidR="00AB4E26" w:rsidRPr="00AB4E26" w:rsidRDefault="00AB4E26" w:rsidP="00AB4E26">
      <w:pPr>
        <w:pStyle w:val="PlainText"/>
        <w:rPr>
          <w:ins w:id="99" w:author="Futurewei Technologies" w:date="2022-04-13T19:43:00Z"/>
          <w:rFonts w:ascii="Courier New" w:hAnsi="Courier New" w:cs="Courier New"/>
          <w:sz w:val="20"/>
          <w:szCs w:val="20"/>
        </w:rPr>
      </w:pPr>
    </w:p>
    <w:p w14:paraId="5C9EF80D" w14:textId="77777777" w:rsidR="00AB4E26" w:rsidRPr="00AB4E26" w:rsidRDefault="00AB4E26" w:rsidP="00AB4E26">
      <w:pPr>
        <w:pStyle w:val="PlainText"/>
        <w:rPr>
          <w:ins w:id="100" w:author="Futurewei Technologies" w:date="2022-04-13T19:43:00Z"/>
          <w:rFonts w:ascii="Courier New" w:hAnsi="Courier New" w:cs="Courier New"/>
          <w:sz w:val="20"/>
          <w:szCs w:val="20"/>
        </w:rPr>
      </w:pPr>
      <w:ins w:id="101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>5.1 Forwarding Context</w:t>
        </w:r>
      </w:ins>
    </w:p>
    <w:p w14:paraId="599F0082" w14:textId="77777777" w:rsidR="00AB4E26" w:rsidRPr="00AB4E26" w:rsidRDefault="00AB4E26" w:rsidP="00AB4E26">
      <w:pPr>
        <w:pStyle w:val="PlainText"/>
        <w:rPr>
          <w:ins w:id="102" w:author="Futurewei Technologies" w:date="2022-04-13T19:43:00Z"/>
          <w:rFonts w:ascii="Courier New" w:hAnsi="Courier New" w:cs="Courier New"/>
          <w:sz w:val="20"/>
          <w:szCs w:val="20"/>
        </w:rPr>
      </w:pPr>
    </w:p>
    <w:p w14:paraId="43E369BF" w14:textId="77777777" w:rsidR="00AB4E26" w:rsidRPr="00AB4E26" w:rsidRDefault="00AB4E26" w:rsidP="00AB4E26">
      <w:pPr>
        <w:pStyle w:val="PlainText"/>
        <w:rPr>
          <w:ins w:id="103" w:author="Futurewei Technologies" w:date="2022-04-13T19:43:00Z"/>
          <w:rFonts w:ascii="Courier New" w:hAnsi="Courier New" w:cs="Courier New"/>
          <w:sz w:val="20"/>
          <w:szCs w:val="20"/>
        </w:rPr>
      </w:pPr>
      <w:ins w:id="104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All of the Forwarding Context variants specified in this document</w:t>
        </w:r>
      </w:ins>
    </w:p>
    <w:p w14:paraId="065C9B28" w14:textId="77777777" w:rsidR="00AB4E26" w:rsidRPr="00AB4E26" w:rsidRDefault="00AB4E26" w:rsidP="00AB4E26">
      <w:pPr>
        <w:pStyle w:val="PlainText"/>
        <w:rPr>
          <w:ins w:id="105" w:author="Futurewei Technologies" w:date="2022-04-13T19:43:00Z"/>
          <w:rFonts w:ascii="Courier New" w:hAnsi="Courier New" w:cs="Courier New"/>
          <w:sz w:val="20"/>
          <w:szCs w:val="20"/>
        </w:rPr>
      </w:pPr>
      <w:ins w:id="106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(</w:t>
        </w:r>
        <w:proofErr w:type="gramStart"/>
        <w:r w:rsidRPr="00AB4E26">
          <w:rPr>
            <w:rFonts w:ascii="Courier New" w:hAnsi="Courier New" w:cs="Courier New"/>
            <w:sz w:val="20"/>
            <w:szCs w:val="20"/>
          </w:rPr>
          <w:t>those</w:t>
        </w:r>
        <w:proofErr w:type="gramEnd"/>
        <w:r w:rsidRPr="00AB4E26">
          <w:rPr>
            <w:rFonts w:ascii="Courier New" w:hAnsi="Courier New" w:cs="Courier New"/>
            <w:sz w:val="20"/>
            <w:szCs w:val="20"/>
          </w:rPr>
          <w:t xml:space="preserve"> with CT values between 0 and 4) merely repeat a field that</w:t>
        </w:r>
      </w:ins>
    </w:p>
    <w:p w14:paraId="29B90E0C" w14:textId="77777777" w:rsidR="00AB4E26" w:rsidRPr="00AB4E26" w:rsidRDefault="00AB4E26" w:rsidP="00AB4E26">
      <w:pPr>
        <w:pStyle w:val="PlainText"/>
        <w:rPr>
          <w:ins w:id="107" w:author="Futurewei Technologies" w:date="2022-04-13T19:43:00Z"/>
          <w:rFonts w:ascii="Courier New" w:hAnsi="Courier New" w:cs="Courier New"/>
          <w:sz w:val="20"/>
          <w:szCs w:val="20"/>
        </w:rPr>
      </w:pPr>
      <w:ins w:id="108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is available in the packet encapsulated by the NSH. These variants</w:t>
        </w:r>
      </w:ins>
    </w:p>
    <w:p w14:paraId="3B5CA4E5" w14:textId="79F8D95E" w:rsidR="00AB4E26" w:rsidRPr="00AB4E26" w:rsidRDefault="00AB4E26" w:rsidP="00AB4E26">
      <w:pPr>
        <w:pStyle w:val="PlainText"/>
        <w:rPr>
          <w:ins w:id="109" w:author="Futurewei Technologies" w:date="2022-04-13T19:43:00Z"/>
          <w:rFonts w:ascii="Courier New" w:hAnsi="Courier New" w:cs="Courier New"/>
          <w:sz w:val="20"/>
          <w:szCs w:val="20"/>
        </w:rPr>
      </w:pPr>
      <w:ins w:id="110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repeat that field in the NSH for convenience. </w:t>
        </w:r>
      </w:ins>
      <w:ins w:id="111" w:author="Futurewei Technologies" w:date="2022-04-13T19:47:00Z">
        <w:r w:rsidR="00BA4701" w:rsidRPr="00AB4E26">
          <w:rPr>
            <w:rFonts w:ascii="Courier New" w:hAnsi="Courier New" w:cs="Courier New"/>
            <w:sz w:val="20"/>
            <w:szCs w:val="20"/>
          </w:rPr>
          <w:t>Thus,</w:t>
        </w:r>
      </w:ins>
      <w:ins w:id="112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there are no</w:t>
        </w:r>
      </w:ins>
    </w:p>
    <w:p w14:paraId="6C2ECA6B" w14:textId="77777777" w:rsidR="00AB4E26" w:rsidRPr="00AB4E26" w:rsidRDefault="00AB4E26" w:rsidP="00AB4E26">
      <w:pPr>
        <w:pStyle w:val="PlainText"/>
        <w:rPr>
          <w:ins w:id="113" w:author="Futurewei Technologies" w:date="2022-04-13T19:43:00Z"/>
          <w:rFonts w:ascii="Courier New" w:hAnsi="Courier New" w:cs="Courier New"/>
          <w:sz w:val="20"/>
          <w:szCs w:val="20"/>
        </w:rPr>
      </w:pPr>
      <w:ins w:id="114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special security or privacy considerations in these cases. Any</w:t>
        </w:r>
      </w:ins>
    </w:p>
    <w:p w14:paraId="5A1853EB" w14:textId="77777777" w:rsidR="00AB4E26" w:rsidRPr="00AB4E26" w:rsidRDefault="00AB4E26" w:rsidP="00AB4E26">
      <w:pPr>
        <w:pStyle w:val="PlainText"/>
        <w:rPr>
          <w:ins w:id="115" w:author="Futurewei Technologies" w:date="2022-04-13T19:43:00Z"/>
          <w:rFonts w:ascii="Courier New" w:hAnsi="Courier New" w:cs="Courier New"/>
          <w:sz w:val="20"/>
          <w:szCs w:val="20"/>
        </w:rPr>
      </w:pPr>
      <w:ins w:id="116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future new values of CT for the Forwarding Context must specify the</w:t>
        </w:r>
      </w:ins>
    </w:p>
    <w:p w14:paraId="725851AF" w14:textId="0D520920" w:rsidR="00AB4E26" w:rsidRPr="00AB4E26" w:rsidRDefault="00AB4E26" w:rsidP="00AB4E26">
      <w:pPr>
        <w:pStyle w:val="PlainText"/>
        <w:rPr>
          <w:ins w:id="117" w:author="Futurewei Technologies" w:date="2022-04-13T19:43:00Z"/>
          <w:rFonts w:ascii="Courier New" w:hAnsi="Courier New" w:cs="Courier New"/>
          <w:sz w:val="20"/>
          <w:szCs w:val="20"/>
        </w:rPr>
      </w:pPr>
      <w:ins w:id="118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security and </w:t>
        </w:r>
      </w:ins>
      <w:ins w:id="119" w:author="Futurewei Technologies" w:date="2022-04-13T19:47:00Z">
        <w:r w:rsidR="00BA4701" w:rsidRPr="00AB4E26">
          <w:rPr>
            <w:rFonts w:ascii="Courier New" w:hAnsi="Courier New" w:cs="Courier New"/>
            <w:sz w:val="20"/>
            <w:szCs w:val="20"/>
          </w:rPr>
          <w:t>privacy</w:t>
        </w:r>
      </w:ins>
      <w:ins w:id="120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considerations for those extensions.</w:t>
        </w:r>
      </w:ins>
    </w:p>
    <w:p w14:paraId="41429552" w14:textId="77777777" w:rsidR="00AB4E26" w:rsidRPr="00AB4E26" w:rsidRDefault="00AB4E26" w:rsidP="00AB4E26">
      <w:pPr>
        <w:pStyle w:val="PlainText"/>
        <w:rPr>
          <w:ins w:id="121" w:author="Futurewei Technologies" w:date="2022-04-13T19:43:00Z"/>
          <w:rFonts w:ascii="Courier New" w:hAnsi="Courier New" w:cs="Courier New"/>
          <w:sz w:val="20"/>
          <w:szCs w:val="20"/>
        </w:rPr>
      </w:pPr>
    </w:p>
    <w:p w14:paraId="32673040" w14:textId="77777777" w:rsidR="00AB4E26" w:rsidRPr="00AB4E26" w:rsidRDefault="00AB4E26" w:rsidP="00AB4E26">
      <w:pPr>
        <w:pStyle w:val="PlainText"/>
        <w:rPr>
          <w:ins w:id="122" w:author="Futurewei Technologies" w:date="2022-04-13T19:43:00Z"/>
          <w:rFonts w:ascii="Courier New" w:hAnsi="Courier New" w:cs="Courier New"/>
          <w:sz w:val="20"/>
          <w:szCs w:val="20"/>
        </w:rPr>
      </w:pPr>
      <w:ins w:id="123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>5.2 Tenant Identifier</w:t>
        </w:r>
      </w:ins>
    </w:p>
    <w:p w14:paraId="3BB2C956" w14:textId="77777777" w:rsidR="00AB4E26" w:rsidRPr="00AB4E26" w:rsidRDefault="00AB4E26" w:rsidP="00AB4E26">
      <w:pPr>
        <w:pStyle w:val="PlainText"/>
        <w:rPr>
          <w:ins w:id="124" w:author="Futurewei Technologies" w:date="2022-04-13T19:43:00Z"/>
          <w:rFonts w:ascii="Courier New" w:hAnsi="Courier New" w:cs="Courier New"/>
          <w:sz w:val="20"/>
          <w:szCs w:val="20"/>
        </w:rPr>
      </w:pPr>
    </w:p>
    <w:p w14:paraId="54E2CA06" w14:textId="77777777" w:rsidR="00AB4E26" w:rsidRPr="00AB4E26" w:rsidRDefault="00AB4E26" w:rsidP="00AB4E26">
      <w:pPr>
        <w:pStyle w:val="PlainText"/>
        <w:rPr>
          <w:ins w:id="125" w:author="Futurewei Technologies" w:date="2022-04-13T19:43:00Z"/>
          <w:rFonts w:ascii="Courier New" w:hAnsi="Courier New" w:cs="Courier New"/>
          <w:sz w:val="20"/>
          <w:szCs w:val="20"/>
        </w:rPr>
      </w:pPr>
      <w:ins w:id="126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The Tenant ID indicates the tenant to which traffic belongs and</w:t>
        </w:r>
      </w:ins>
    </w:p>
    <w:p w14:paraId="1B6D2398" w14:textId="77777777" w:rsidR="00AB4E26" w:rsidRPr="00AB4E26" w:rsidRDefault="00AB4E26" w:rsidP="00AB4E26">
      <w:pPr>
        <w:pStyle w:val="PlainText"/>
        <w:rPr>
          <w:ins w:id="127" w:author="Futurewei Technologies" w:date="2022-04-13T19:43:00Z"/>
          <w:rFonts w:ascii="Courier New" w:hAnsi="Courier New" w:cs="Courier New"/>
          <w:sz w:val="20"/>
          <w:szCs w:val="20"/>
        </w:rPr>
      </w:pPr>
      <w:ins w:id="128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might be used to tie together and correlate packets for a tenant</w:t>
        </w:r>
      </w:ins>
    </w:p>
    <w:p w14:paraId="44FB48C6" w14:textId="77777777" w:rsidR="00AB4E26" w:rsidRPr="00AB4E26" w:rsidRDefault="00AB4E26" w:rsidP="00AB4E26">
      <w:pPr>
        <w:pStyle w:val="PlainText"/>
        <w:rPr>
          <w:ins w:id="129" w:author="Futurewei Technologies" w:date="2022-04-13T19:43:00Z"/>
          <w:rFonts w:ascii="Courier New" w:hAnsi="Courier New" w:cs="Courier New"/>
          <w:sz w:val="20"/>
          <w:szCs w:val="20"/>
        </w:rPr>
      </w:pPr>
      <w:ins w:id="130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that some monitoring function could not otherwise group especially</w:t>
        </w:r>
      </w:ins>
    </w:p>
    <w:p w14:paraId="7723A380" w14:textId="77777777" w:rsidR="00AB4E26" w:rsidRPr="00AB4E26" w:rsidRDefault="00AB4E26" w:rsidP="00AB4E26">
      <w:pPr>
        <w:pStyle w:val="PlainText"/>
        <w:rPr>
          <w:ins w:id="131" w:author="Futurewei Technologies" w:date="2022-04-13T19:43:00Z"/>
          <w:rFonts w:ascii="Courier New" w:hAnsi="Courier New" w:cs="Courier New"/>
          <w:sz w:val="20"/>
          <w:szCs w:val="20"/>
        </w:rPr>
      </w:pPr>
      <w:ins w:id="132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if other possible identifiers were being randomized. As such, it</w:t>
        </w:r>
      </w:ins>
    </w:p>
    <w:p w14:paraId="2D4461F5" w14:textId="5C14EC8A" w:rsidR="00AB4E26" w:rsidRPr="00AB4E26" w:rsidRDefault="00AB4E26" w:rsidP="00AB4E26">
      <w:pPr>
        <w:pStyle w:val="PlainText"/>
        <w:rPr>
          <w:ins w:id="133" w:author="Futurewei Technologies" w:date="2022-04-13T19:43:00Z"/>
          <w:rFonts w:ascii="Courier New" w:hAnsi="Courier New" w:cs="Courier New"/>
          <w:sz w:val="20"/>
          <w:szCs w:val="20"/>
        </w:rPr>
      </w:pPr>
      <w:ins w:id="134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may reduce security by facilitating traffic </w:t>
        </w:r>
      </w:ins>
      <w:ins w:id="135" w:author="Futurewei Technologies" w:date="2022-04-13T19:47:00Z">
        <w:r w:rsidR="00BA4701" w:rsidRPr="00AB4E26">
          <w:rPr>
            <w:rFonts w:ascii="Courier New" w:hAnsi="Courier New" w:cs="Courier New"/>
            <w:sz w:val="20"/>
            <w:szCs w:val="20"/>
          </w:rPr>
          <w:t>analysis</w:t>
        </w:r>
      </w:ins>
      <w:ins w:id="136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but only within</w:t>
        </w:r>
      </w:ins>
    </w:p>
    <w:p w14:paraId="336EC29B" w14:textId="77777777" w:rsidR="00AB4E26" w:rsidRPr="00AB4E26" w:rsidRDefault="00AB4E26" w:rsidP="00AB4E26">
      <w:pPr>
        <w:pStyle w:val="PlainText"/>
        <w:rPr>
          <w:ins w:id="137" w:author="Futurewei Technologies" w:date="2022-04-13T19:43:00Z"/>
          <w:rFonts w:ascii="Courier New" w:hAnsi="Courier New" w:cs="Courier New"/>
          <w:sz w:val="20"/>
          <w:szCs w:val="20"/>
        </w:rPr>
      </w:pPr>
      <w:ins w:id="138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the SFC-enabled domain where this context header is present in</w:t>
        </w:r>
      </w:ins>
    </w:p>
    <w:p w14:paraId="5642BA94" w14:textId="2DBBF672" w:rsidR="000C43D7" w:rsidRDefault="00AB4E26" w:rsidP="00AB4E26">
      <w:pPr>
        <w:pStyle w:val="PlainText"/>
        <w:rPr>
          <w:ins w:id="139" w:author="Futurewei Technologies" w:date="2022-04-13T19:43:00Z"/>
          <w:rFonts w:ascii="Courier New" w:hAnsi="Courier New" w:cs="Courier New"/>
          <w:sz w:val="20"/>
          <w:szCs w:val="20"/>
        </w:rPr>
      </w:pPr>
      <w:ins w:id="140" w:author="Futurewei Technologies" w:date="2022-04-13T19:43:00Z">
        <w:r w:rsidRPr="00AB4E26">
          <w:rPr>
            <w:rFonts w:ascii="Courier New" w:hAnsi="Courier New" w:cs="Courier New"/>
            <w:sz w:val="20"/>
            <w:szCs w:val="20"/>
          </w:rPr>
          <w:t xml:space="preserve">   packets.</w:t>
        </w:r>
      </w:ins>
    </w:p>
    <w:p w14:paraId="1EEA3906" w14:textId="038BC043" w:rsidR="00AB4E26" w:rsidRDefault="00AB4E26" w:rsidP="00AB4E26">
      <w:pPr>
        <w:pStyle w:val="PlainText"/>
        <w:rPr>
          <w:ins w:id="141" w:author="Futurewei Technologies" w:date="2022-04-13T19:43:00Z"/>
          <w:rFonts w:ascii="Courier New" w:hAnsi="Courier New" w:cs="Courier New"/>
          <w:sz w:val="20"/>
          <w:szCs w:val="20"/>
        </w:rPr>
      </w:pPr>
    </w:p>
    <w:p w14:paraId="4BFDAE89" w14:textId="77777777" w:rsidR="00055374" w:rsidRPr="00055374" w:rsidRDefault="00055374" w:rsidP="00055374">
      <w:pPr>
        <w:pStyle w:val="PlainText"/>
        <w:rPr>
          <w:ins w:id="142" w:author="Futurewei Technologies" w:date="2022-04-13T19:43:00Z"/>
          <w:rFonts w:ascii="Courier New" w:hAnsi="Courier New" w:cs="Courier New"/>
          <w:sz w:val="20"/>
          <w:szCs w:val="20"/>
        </w:rPr>
      </w:pPr>
      <w:ins w:id="143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>5.3 Ingress Network Node Information</w:t>
        </w:r>
      </w:ins>
    </w:p>
    <w:p w14:paraId="5E1D9EF3" w14:textId="77777777" w:rsidR="00055374" w:rsidRPr="00055374" w:rsidRDefault="00055374" w:rsidP="00055374">
      <w:pPr>
        <w:pStyle w:val="PlainText"/>
        <w:rPr>
          <w:ins w:id="144" w:author="Futurewei Technologies" w:date="2022-04-13T19:43:00Z"/>
          <w:rFonts w:ascii="Courier New" w:hAnsi="Courier New" w:cs="Courier New"/>
          <w:sz w:val="20"/>
          <w:szCs w:val="20"/>
        </w:rPr>
      </w:pPr>
    </w:p>
    <w:p w14:paraId="3167C0AC" w14:textId="77777777" w:rsidR="00055374" w:rsidRPr="00055374" w:rsidRDefault="00055374" w:rsidP="00055374">
      <w:pPr>
        <w:pStyle w:val="PlainText"/>
        <w:rPr>
          <w:ins w:id="145" w:author="Futurewei Technologies" w:date="2022-04-13T19:43:00Z"/>
          <w:rFonts w:ascii="Courier New" w:hAnsi="Courier New" w:cs="Courier New"/>
          <w:sz w:val="20"/>
          <w:szCs w:val="20"/>
        </w:rPr>
      </w:pPr>
      <w:ins w:id="146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The SFC-enabled domain manager normally operates the initial</w:t>
        </w:r>
      </w:ins>
    </w:p>
    <w:p w14:paraId="74574BA4" w14:textId="3E52B7FD" w:rsidR="00055374" w:rsidRPr="00055374" w:rsidRDefault="00055374" w:rsidP="00055374">
      <w:pPr>
        <w:pStyle w:val="PlainText"/>
        <w:rPr>
          <w:ins w:id="147" w:author="Futurewei Technologies" w:date="2022-04-13T19:43:00Z"/>
          <w:rFonts w:ascii="Courier New" w:hAnsi="Courier New" w:cs="Courier New"/>
          <w:sz w:val="20"/>
          <w:szCs w:val="20"/>
        </w:rPr>
      </w:pPr>
      <w:ins w:id="148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ingress / classifier node and is thus </w:t>
        </w:r>
      </w:ins>
      <w:ins w:id="149" w:author="Futurewei Technologies" w:date="2022-04-13T19:47:00Z">
        <w:r w:rsidR="00BA4701" w:rsidRPr="00055374">
          <w:rPr>
            <w:rFonts w:ascii="Courier New" w:hAnsi="Courier New" w:cs="Courier New"/>
            <w:sz w:val="20"/>
            <w:szCs w:val="20"/>
          </w:rPr>
          <w:t>potentially</w:t>
        </w:r>
      </w:ins>
      <w:ins w:id="150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aware of the</w:t>
        </w:r>
      </w:ins>
    </w:p>
    <w:p w14:paraId="53FDC584" w14:textId="77777777" w:rsidR="00055374" w:rsidRPr="00055374" w:rsidRDefault="00055374" w:rsidP="00055374">
      <w:pPr>
        <w:pStyle w:val="PlainText"/>
        <w:rPr>
          <w:ins w:id="151" w:author="Futurewei Technologies" w:date="2022-04-13T19:43:00Z"/>
          <w:rFonts w:ascii="Courier New" w:hAnsi="Courier New" w:cs="Courier New"/>
          <w:sz w:val="20"/>
          <w:szCs w:val="20"/>
        </w:rPr>
      </w:pPr>
      <w:ins w:id="152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information provided by this context header. Furthermore, in many</w:t>
        </w:r>
      </w:ins>
    </w:p>
    <w:p w14:paraId="498F4B5E" w14:textId="77777777" w:rsidR="00055374" w:rsidRPr="00055374" w:rsidRDefault="00055374" w:rsidP="00055374">
      <w:pPr>
        <w:pStyle w:val="PlainText"/>
        <w:rPr>
          <w:ins w:id="153" w:author="Futurewei Technologies" w:date="2022-04-13T19:43:00Z"/>
          <w:rFonts w:ascii="Courier New" w:hAnsi="Courier New" w:cs="Courier New"/>
          <w:sz w:val="20"/>
          <w:szCs w:val="20"/>
        </w:rPr>
      </w:pPr>
      <w:ins w:id="154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cases the SPI that will be present in the NSH identifies or closely</w:t>
        </w:r>
      </w:ins>
    </w:p>
    <w:p w14:paraId="194B3D00" w14:textId="77777777" w:rsidR="00055374" w:rsidRPr="00055374" w:rsidRDefault="00055374" w:rsidP="00055374">
      <w:pPr>
        <w:pStyle w:val="PlainText"/>
        <w:rPr>
          <w:ins w:id="155" w:author="Futurewei Technologies" w:date="2022-04-13T19:43:00Z"/>
          <w:rFonts w:ascii="Courier New" w:hAnsi="Courier New" w:cs="Courier New"/>
          <w:sz w:val="20"/>
          <w:szCs w:val="20"/>
        </w:rPr>
      </w:pPr>
      <w:ins w:id="156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constrains the ingress node. Also, in most cases, it is anticipated</w:t>
        </w:r>
      </w:ins>
    </w:p>
    <w:p w14:paraId="766FF965" w14:textId="77777777" w:rsidR="00055374" w:rsidRPr="00055374" w:rsidRDefault="00055374" w:rsidP="00055374">
      <w:pPr>
        <w:pStyle w:val="PlainText"/>
        <w:rPr>
          <w:ins w:id="157" w:author="Futurewei Technologies" w:date="2022-04-13T19:43:00Z"/>
          <w:rFonts w:ascii="Courier New" w:hAnsi="Courier New" w:cs="Courier New"/>
          <w:sz w:val="20"/>
          <w:szCs w:val="20"/>
        </w:rPr>
      </w:pPr>
      <w:ins w:id="158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that many entities will be sending packets into an SFC-enabled</w:t>
        </w:r>
      </w:ins>
    </w:p>
    <w:p w14:paraId="40BF9413" w14:textId="77777777" w:rsidR="00055374" w:rsidRPr="00055374" w:rsidRDefault="00055374" w:rsidP="00055374">
      <w:pPr>
        <w:pStyle w:val="PlainText"/>
        <w:rPr>
          <w:ins w:id="159" w:author="Futurewei Technologies" w:date="2022-04-13T19:43:00Z"/>
          <w:rFonts w:ascii="Courier New" w:hAnsi="Courier New" w:cs="Courier New"/>
          <w:sz w:val="20"/>
          <w:szCs w:val="20"/>
        </w:rPr>
      </w:pPr>
      <w:ins w:id="160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domain through the same ingress node. Thus, under most</w:t>
        </w:r>
      </w:ins>
    </w:p>
    <w:p w14:paraId="10A06476" w14:textId="77777777" w:rsidR="00055374" w:rsidRPr="00055374" w:rsidRDefault="00055374" w:rsidP="00055374">
      <w:pPr>
        <w:pStyle w:val="PlainText"/>
        <w:rPr>
          <w:ins w:id="161" w:author="Futurewei Technologies" w:date="2022-04-13T19:43:00Z"/>
          <w:rFonts w:ascii="Courier New" w:hAnsi="Courier New" w:cs="Courier New"/>
          <w:sz w:val="20"/>
          <w:szCs w:val="20"/>
        </w:rPr>
      </w:pPr>
      <w:ins w:id="162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circumstances, this context header is expected to weaken security</w:t>
        </w:r>
      </w:ins>
    </w:p>
    <w:p w14:paraId="743AC83F" w14:textId="77777777" w:rsidR="00055374" w:rsidRPr="00055374" w:rsidRDefault="00055374" w:rsidP="00055374">
      <w:pPr>
        <w:pStyle w:val="PlainText"/>
        <w:rPr>
          <w:ins w:id="163" w:author="Futurewei Technologies" w:date="2022-04-13T19:43:00Z"/>
          <w:rFonts w:ascii="Courier New" w:hAnsi="Courier New" w:cs="Courier New"/>
          <w:sz w:val="20"/>
          <w:szCs w:val="20"/>
        </w:rPr>
      </w:pPr>
      <w:ins w:id="164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and privacy to only a minor extent and only within the SFC-enabled</w:t>
        </w:r>
      </w:ins>
    </w:p>
    <w:p w14:paraId="0E2120BC" w14:textId="77777777" w:rsidR="00055374" w:rsidRPr="00055374" w:rsidRDefault="00055374" w:rsidP="00055374">
      <w:pPr>
        <w:pStyle w:val="PlainText"/>
        <w:rPr>
          <w:ins w:id="165" w:author="Futurewei Technologies" w:date="2022-04-13T19:43:00Z"/>
          <w:rFonts w:ascii="Courier New" w:hAnsi="Courier New" w:cs="Courier New"/>
          <w:sz w:val="20"/>
          <w:szCs w:val="20"/>
        </w:rPr>
      </w:pPr>
      <w:ins w:id="166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domain.</w:t>
        </w:r>
      </w:ins>
    </w:p>
    <w:p w14:paraId="27F18BEA" w14:textId="77777777" w:rsidR="00055374" w:rsidRPr="00055374" w:rsidRDefault="00055374" w:rsidP="00055374">
      <w:pPr>
        <w:pStyle w:val="PlainText"/>
        <w:rPr>
          <w:ins w:id="167" w:author="Futurewei Technologies" w:date="2022-04-13T19:43:00Z"/>
          <w:rFonts w:ascii="Courier New" w:hAnsi="Courier New" w:cs="Courier New"/>
          <w:sz w:val="20"/>
          <w:szCs w:val="20"/>
        </w:rPr>
      </w:pPr>
      <w:ins w:id="168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</w:t>
        </w:r>
      </w:ins>
    </w:p>
    <w:p w14:paraId="78914BA6" w14:textId="77777777" w:rsidR="00055374" w:rsidRPr="00055374" w:rsidRDefault="00055374" w:rsidP="00055374">
      <w:pPr>
        <w:pStyle w:val="PlainText"/>
        <w:rPr>
          <w:ins w:id="169" w:author="Futurewei Technologies" w:date="2022-04-13T19:43:00Z"/>
          <w:rFonts w:ascii="Courier New" w:hAnsi="Courier New" w:cs="Courier New"/>
          <w:sz w:val="20"/>
          <w:szCs w:val="20"/>
        </w:rPr>
      </w:pPr>
      <w:ins w:id="170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>5.4 Ingress Node Source Information</w:t>
        </w:r>
      </w:ins>
    </w:p>
    <w:p w14:paraId="79100F9E" w14:textId="77777777" w:rsidR="00055374" w:rsidRPr="00055374" w:rsidRDefault="00055374" w:rsidP="00055374">
      <w:pPr>
        <w:pStyle w:val="PlainText"/>
        <w:rPr>
          <w:ins w:id="171" w:author="Futurewei Technologies" w:date="2022-04-13T19:43:00Z"/>
          <w:rFonts w:ascii="Courier New" w:hAnsi="Courier New" w:cs="Courier New"/>
          <w:sz w:val="20"/>
          <w:szCs w:val="20"/>
        </w:rPr>
      </w:pPr>
    </w:p>
    <w:p w14:paraId="78342B63" w14:textId="77777777" w:rsidR="00055374" w:rsidRPr="00055374" w:rsidRDefault="00055374" w:rsidP="00055374">
      <w:pPr>
        <w:pStyle w:val="PlainText"/>
        <w:rPr>
          <w:ins w:id="172" w:author="Futurewei Technologies" w:date="2022-04-13T19:43:00Z"/>
          <w:rFonts w:ascii="Courier New" w:hAnsi="Courier New" w:cs="Courier New"/>
          <w:sz w:val="20"/>
          <w:szCs w:val="20"/>
        </w:rPr>
      </w:pPr>
      <w:ins w:id="173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This context header is likely to be meaningless unless the Ingress</w:t>
        </w:r>
      </w:ins>
    </w:p>
    <w:p w14:paraId="04717313" w14:textId="77777777" w:rsidR="00055374" w:rsidRPr="00055374" w:rsidRDefault="00055374" w:rsidP="00055374">
      <w:pPr>
        <w:pStyle w:val="PlainText"/>
        <w:rPr>
          <w:ins w:id="174" w:author="Futurewei Technologies" w:date="2022-04-13T19:43:00Z"/>
          <w:rFonts w:ascii="Courier New" w:hAnsi="Courier New" w:cs="Courier New"/>
          <w:sz w:val="20"/>
          <w:szCs w:val="20"/>
        </w:rPr>
      </w:pPr>
      <w:ins w:id="175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Network Node Information context header is also present. When that</w:t>
        </w:r>
      </w:ins>
    </w:p>
    <w:p w14:paraId="0F5847FE" w14:textId="77777777" w:rsidR="00055374" w:rsidRPr="00055374" w:rsidRDefault="00055374" w:rsidP="00055374">
      <w:pPr>
        <w:pStyle w:val="PlainText"/>
        <w:rPr>
          <w:ins w:id="176" w:author="Futurewei Technologies" w:date="2022-04-13T19:43:00Z"/>
          <w:rFonts w:ascii="Courier New" w:hAnsi="Courier New" w:cs="Courier New"/>
          <w:sz w:val="20"/>
          <w:szCs w:val="20"/>
        </w:rPr>
      </w:pPr>
      <w:ins w:id="177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node information header is present, this source information header</w:t>
        </w:r>
      </w:ins>
    </w:p>
    <w:p w14:paraId="48CE9591" w14:textId="77777777" w:rsidR="00055374" w:rsidRPr="00055374" w:rsidRDefault="00055374" w:rsidP="00055374">
      <w:pPr>
        <w:pStyle w:val="PlainText"/>
        <w:rPr>
          <w:ins w:id="178" w:author="Futurewei Technologies" w:date="2022-04-13T19:43:00Z"/>
          <w:rFonts w:ascii="Courier New" w:hAnsi="Courier New" w:cs="Courier New"/>
          <w:sz w:val="20"/>
          <w:szCs w:val="20"/>
        </w:rPr>
      </w:pPr>
      <w:ins w:id="179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provides a more fine-grained view of the source by identifying not</w:t>
        </w:r>
      </w:ins>
    </w:p>
    <w:p w14:paraId="384CC1A7" w14:textId="77777777" w:rsidR="00055374" w:rsidRPr="00055374" w:rsidRDefault="00055374" w:rsidP="00055374">
      <w:pPr>
        <w:pStyle w:val="PlainText"/>
        <w:rPr>
          <w:ins w:id="180" w:author="Futurewei Technologies" w:date="2022-04-13T19:43:00Z"/>
          <w:rFonts w:ascii="Courier New" w:hAnsi="Courier New" w:cs="Courier New"/>
          <w:sz w:val="20"/>
          <w:szCs w:val="20"/>
        </w:rPr>
      </w:pPr>
      <w:ins w:id="181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just the initial ingress / classifier node but also the port of</w:t>
        </w:r>
      </w:ins>
    </w:p>
    <w:p w14:paraId="73AE05AC" w14:textId="77777777" w:rsidR="00055374" w:rsidRPr="00055374" w:rsidRDefault="00055374" w:rsidP="00055374">
      <w:pPr>
        <w:pStyle w:val="PlainText"/>
        <w:rPr>
          <w:ins w:id="182" w:author="Futurewei Technologies" w:date="2022-04-13T19:43:00Z"/>
          <w:rFonts w:ascii="Courier New" w:hAnsi="Courier New" w:cs="Courier New"/>
          <w:sz w:val="20"/>
          <w:szCs w:val="20"/>
        </w:rPr>
      </w:pPr>
      <w:ins w:id="183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that node on which the data arrived. Thus, it is more likely to</w:t>
        </w:r>
      </w:ins>
    </w:p>
    <w:p w14:paraId="761C87CD" w14:textId="77777777" w:rsidR="00055374" w:rsidRPr="00055374" w:rsidRDefault="00055374" w:rsidP="00055374">
      <w:pPr>
        <w:pStyle w:val="PlainText"/>
        <w:rPr>
          <w:ins w:id="184" w:author="Futurewei Technologies" w:date="2022-04-13T19:43:00Z"/>
          <w:rFonts w:ascii="Courier New" w:hAnsi="Courier New" w:cs="Courier New"/>
          <w:sz w:val="20"/>
          <w:szCs w:val="20"/>
        </w:rPr>
      </w:pPr>
      <w:ins w:id="185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identify a specific source entity or at least to more tightly</w:t>
        </w:r>
      </w:ins>
    </w:p>
    <w:p w14:paraId="3F92A81A" w14:textId="77777777" w:rsidR="00055374" w:rsidRPr="00055374" w:rsidRDefault="00055374" w:rsidP="00055374">
      <w:pPr>
        <w:pStyle w:val="PlainText"/>
        <w:rPr>
          <w:ins w:id="186" w:author="Futurewei Technologies" w:date="2022-04-13T19:43:00Z"/>
          <w:rFonts w:ascii="Courier New" w:hAnsi="Courier New" w:cs="Courier New"/>
          <w:sz w:val="20"/>
          <w:szCs w:val="20"/>
        </w:rPr>
      </w:pPr>
      <w:ins w:id="187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constrain the set of possible source entities, </w:t>
        </w:r>
        <w:proofErr w:type="gramStart"/>
        <w:r w:rsidRPr="00055374">
          <w:rPr>
            <w:rFonts w:ascii="Courier New" w:hAnsi="Courier New" w:cs="Courier New"/>
            <w:sz w:val="20"/>
            <w:szCs w:val="20"/>
          </w:rPr>
          <w:t>than</w:t>
        </w:r>
        <w:proofErr w:type="gramEnd"/>
        <w:r w:rsidRPr="00055374">
          <w:rPr>
            <w:rFonts w:ascii="Courier New" w:hAnsi="Courier New" w:cs="Courier New"/>
            <w:sz w:val="20"/>
            <w:szCs w:val="20"/>
          </w:rPr>
          <w:t xml:space="preserve"> just the node</w:t>
        </w:r>
      </w:ins>
    </w:p>
    <w:p w14:paraId="7847C52F" w14:textId="77777777" w:rsidR="00055374" w:rsidRPr="00055374" w:rsidRDefault="00055374" w:rsidP="00055374">
      <w:pPr>
        <w:pStyle w:val="PlainText"/>
        <w:rPr>
          <w:ins w:id="188" w:author="Futurewei Technologies" w:date="2022-04-13T19:43:00Z"/>
          <w:rFonts w:ascii="Courier New" w:hAnsi="Courier New" w:cs="Courier New"/>
          <w:sz w:val="20"/>
          <w:szCs w:val="20"/>
        </w:rPr>
      </w:pPr>
      <w:ins w:id="189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information header. As a result, inclusion of this context header</w:t>
        </w:r>
      </w:ins>
    </w:p>
    <w:p w14:paraId="746490CF" w14:textId="77777777" w:rsidR="00055374" w:rsidRPr="00055374" w:rsidRDefault="00055374" w:rsidP="00055374">
      <w:pPr>
        <w:pStyle w:val="PlainText"/>
        <w:rPr>
          <w:ins w:id="190" w:author="Futurewei Technologies" w:date="2022-04-13T19:43:00Z"/>
          <w:rFonts w:ascii="Courier New" w:hAnsi="Courier New" w:cs="Courier New"/>
          <w:sz w:val="20"/>
          <w:szCs w:val="20"/>
        </w:rPr>
      </w:pPr>
      <w:ins w:id="191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with the node information context header is potentially </w:t>
        </w:r>
        <w:proofErr w:type="gramStart"/>
        <w:r w:rsidRPr="00055374">
          <w:rPr>
            <w:rFonts w:ascii="Courier New" w:hAnsi="Courier New" w:cs="Courier New"/>
            <w:sz w:val="20"/>
            <w:szCs w:val="20"/>
          </w:rPr>
          <w:t>a greater</w:t>
        </w:r>
        <w:proofErr w:type="gramEnd"/>
      </w:ins>
    </w:p>
    <w:p w14:paraId="51145567" w14:textId="500E79EE" w:rsidR="00055374" w:rsidRPr="00055374" w:rsidRDefault="00055374" w:rsidP="00055374">
      <w:pPr>
        <w:pStyle w:val="PlainText"/>
        <w:rPr>
          <w:ins w:id="192" w:author="Futurewei Technologies" w:date="2022-04-13T19:43:00Z"/>
          <w:rFonts w:ascii="Courier New" w:hAnsi="Courier New" w:cs="Courier New"/>
          <w:sz w:val="20"/>
          <w:szCs w:val="20"/>
        </w:rPr>
      </w:pPr>
      <w:ins w:id="193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threat to security and privacy </w:t>
        </w:r>
      </w:ins>
      <w:ins w:id="194" w:author="Futurewei Technologies" w:date="2022-04-13T19:48:00Z">
        <w:r w:rsidR="00BA4701" w:rsidRPr="00055374">
          <w:rPr>
            <w:rFonts w:ascii="Courier New" w:hAnsi="Courier New" w:cs="Courier New"/>
            <w:sz w:val="20"/>
            <w:szCs w:val="20"/>
          </w:rPr>
          <w:t>than</w:t>
        </w:r>
      </w:ins>
      <w:ins w:id="195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the node information header</w:t>
        </w:r>
      </w:ins>
    </w:p>
    <w:p w14:paraId="141D222B" w14:textId="77777777" w:rsidR="00055374" w:rsidRPr="00055374" w:rsidRDefault="00055374" w:rsidP="00055374">
      <w:pPr>
        <w:pStyle w:val="PlainText"/>
        <w:rPr>
          <w:ins w:id="196" w:author="Futurewei Technologies" w:date="2022-04-13T19:43:00Z"/>
          <w:rFonts w:ascii="Courier New" w:hAnsi="Courier New" w:cs="Courier New"/>
          <w:sz w:val="20"/>
          <w:szCs w:val="20"/>
        </w:rPr>
      </w:pPr>
      <w:ins w:id="197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alone but this threat is still constrained to the SFC-enabled</w:t>
        </w:r>
      </w:ins>
    </w:p>
    <w:p w14:paraId="3CB4859E" w14:textId="77777777" w:rsidR="00055374" w:rsidRPr="00055374" w:rsidRDefault="00055374" w:rsidP="00055374">
      <w:pPr>
        <w:pStyle w:val="PlainText"/>
        <w:rPr>
          <w:ins w:id="198" w:author="Futurewei Technologies" w:date="2022-04-13T19:43:00Z"/>
          <w:rFonts w:ascii="Courier New" w:hAnsi="Courier New" w:cs="Courier New"/>
          <w:sz w:val="20"/>
          <w:szCs w:val="20"/>
        </w:rPr>
      </w:pPr>
      <w:ins w:id="199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domain.</w:t>
        </w:r>
      </w:ins>
    </w:p>
    <w:p w14:paraId="7476C880" w14:textId="77777777" w:rsidR="00055374" w:rsidRPr="00055374" w:rsidRDefault="00055374" w:rsidP="00055374">
      <w:pPr>
        <w:pStyle w:val="PlainText"/>
        <w:rPr>
          <w:ins w:id="200" w:author="Futurewei Technologies" w:date="2022-04-13T19:43:00Z"/>
          <w:rFonts w:ascii="Courier New" w:hAnsi="Courier New" w:cs="Courier New"/>
          <w:sz w:val="20"/>
          <w:szCs w:val="20"/>
        </w:rPr>
      </w:pPr>
      <w:ins w:id="201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</w:t>
        </w:r>
      </w:ins>
    </w:p>
    <w:p w14:paraId="0BF6C8FE" w14:textId="77777777" w:rsidR="00055374" w:rsidRPr="00055374" w:rsidRDefault="00055374" w:rsidP="00055374">
      <w:pPr>
        <w:pStyle w:val="PlainText"/>
        <w:rPr>
          <w:ins w:id="202" w:author="Futurewei Technologies" w:date="2022-04-13T19:43:00Z"/>
          <w:rFonts w:ascii="Courier New" w:hAnsi="Courier New" w:cs="Courier New"/>
          <w:sz w:val="20"/>
          <w:szCs w:val="20"/>
        </w:rPr>
      </w:pPr>
      <w:ins w:id="203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>5.5 Flow ID</w:t>
        </w:r>
      </w:ins>
    </w:p>
    <w:p w14:paraId="158980BB" w14:textId="77777777" w:rsidR="00055374" w:rsidRPr="00055374" w:rsidRDefault="00055374" w:rsidP="00055374">
      <w:pPr>
        <w:pStyle w:val="PlainText"/>
        <w:rPr>
          <w:ins w:id="204" w:author="Futurewei Technologies" w:date="2022-04-13T19:43:00Z"/>
          <w:rFonts w:ascii="Courier New" w:hAnsi="Courier New" w:cs="Courier New"/>
          <w:sz w:val="20"/>
          <w:szCs w:val="20"/>
        </w:rPr>
      </w:pPr>
    </w:p>
    <w:p w14:paraId="571C5236" w14:textId="77777777" w:rsidR="00055374" w:rsidRPr="00055374" w:rsidRDefault="00055374" w:rsidP="00055374">
      <w:pPr>
        <w:pStyle w:val="PlainText"/>
        <w:rPr>
          <w:ins w:id="205" w:author="Futurewei Technologies" w:date="2022-04-13T19:43:00Z"/>
          <w:rFonts w:ascii="Courier New" w:hAnsi="Courier New" w:cs="Courier New"/>
          <w:sz w:val="20"/>
          <w:szCs w:val="20"/>
        </w:rPr>
      </w:pPr>
      <w:ins w:id="206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As in Section 5.1 above, the variations of this context header</w:t>
        </w:r>
      </w:ins>
    </w:p>
    <w:p w14:paraId="748AB802" w14:textId="77777777" w:rsidR="00055374" w:rsidRPr="00055374" w:rsidRDefault="00055374" w:rsidP="00055374">
      <w:pPr>
        <w:pStyle w:val="PlainText"/>
        <w:rPr>
          <w:ins w:id="207" w:author="Futurewei Technologies" w:date="2022-04-13T19:43:00Z"/>
          <w:rFonts w:ascii="Courier New" w:hAnsi="Courier New" w:cs="Courier New"/>
          <w:sz w:val="20"/>
          <w:szCs w:val="20"/>
        </w:rPr>
      </w:pPr>
      <w:ins w:id="208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specified in this document simply repeat fields already available</w:t>
        </w:r>
      </w:ins>
    </w:p>
    <w:p w14:paraId="08C20F21" w14:textId="77777777" w:rsidR="00055374" w:rsidRPr="00055374" w:rsidRDefault="00055374" w:rsidP="00055374">
      <w:pPr>
        <w:pStyle w:val="PlainText"/>
        <w:rPr>
          <w:ins w:id="209" w:author="Futurewei Technologies" w:date="2022-04-13T19:43:00Z"/>
          <w:rFonts w:ascii="Courier New" w:hAnsi="Courier New" w:cs="Courier New"/>
          <w:sz w:val="20"/>
          <w:szCs w:val="20"/>
        </w:rPr>
      </w:pPr>
      <w:ins w:id="210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in the packet and thus have no special security or privacy</w:t>
        </w:r>
      </w:ins>
    </w:p>
    <w:p w14:paraId="17CB15C5" w14:textId="77777777" w:rsidR="00055374" w:rsidRPr="00055374" w:rsidRDefault="00055374" w:rsidP="00055374">
      <w:pPr>
        <w:pStyle w:val="PlainText"/>
        <w:rPr>
          <w:ins w:id="211" w:author="Futurewei Technologies" w:date="2022-04-13T19:43:00Z"/>
          <w:rFonts w:ascii="Courier New" w:hAnsi="Courier New" w:cs="Courier New"/>
          <w:sz w:val="20"/>
          <w:szCs w:val="20"/>
        </w:rPr>
      </w:pPr>
      <w:ins w:id="212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considerations. Any future new values of CT for the Flow ID must</w:t>
        </w:r>
      </w:ins>
    </w:p>
    <w:p w14:paraId="650EE38E" w14:textId="6DB04C5E" w:rsidR="00055374" w:rsidRPr="00055374" w:rsidRDefault="00055374" w:rsidP="00055374">
      <w:pPr>
        <w:pStyle w:val="PlainText"/>
        <w:rPr>
          <w:ins w:id="213" w:author="Futurewei Technologies" w:date="2022-04-13T19:43:00Z"/>
          <w:rFonts w:ascii="Courier New" w:hAnsi="Courier New" w:cs="Courier New"/>
          <w:sz w:val="20"/>
          <w:szCs w:val="20"/>
        </w:rPr>
      </w:pPr>
      <w:ins w:id="214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specify the security and </w:t>
        </w:r>
      </w:ins>
      <w:ins w:id="215" w:author="Futurewei Technologies" w:date="2022-04-13T19:48:00Z">
        <w:r w:rsidR="00BA4701" w:rsidRPr="00055374">
          <w:rPr>
            <w:rFonts w:ascii="Courier New" w:hAnsi="Courier New" w:cs="Courier New"/>
            <w:sz w:val="20"/>
            <w:szCs w:val="20"/>
          </w:rPr>
          <w:t>privacy</w:t>
        </w:r>
      </w:ins>
      <w:ins w:id="216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considerations for those</w:t>
        </w:r>
      </w:ins>
    </w:p>
    <w:p w14:paraId="073CB93F" w14:textId="2AE812C5" w:rsidR="00055374" w:rsidRDefault="00055374" w:rsidP="00055374">
      <w:pPr>
        <w:pStyle w:val="PlainText"/>
        <w:rPr>
          <w:ins w:id="217" w:author="Futurewei Technologies" w:date="2022-04-13T19:44:00Z"/>
          <w:rFonts w:ascii="Courier New" w:hAnsi="Courier New" w:cs="Courier New"/>
          <w:sz w:val="20"/>
          <w:szCs w:val="20"/>
        </w:rPr>
      </w:pPr>
      <w:ins w:id="218" w:author="Futurewei Technologies" w:date="2022-04-13T19:43:00Z">
        <w:r w:rsidRPr="00055374">
          <w:rPr>
            <w:rFonts w:ascii="Courier New" w:hAnsi="Courier New" w:cs="Courier New"/>
            <w:sz w:val="20"/>
            <w:szCs w:val="20"/>
          </w:rPr>
          <w:t xml:space="preserve">   extensions.</w:t>
        </w:r>
      </w:ins>
    </w:p>
    <w:p w14:paraId="2424D135" w14:textId="77777777" w:rsidR="00055374" w:rsidRPr="00055374" w:rsidRDefault="00055374" w:rsidP="00055374">
      <w:pPr>
        <w:pStyle w:val="PlainText"/>
        <w:rPr>
          <w:ins w:id="219" w:author="Futurewei Technologies" w:date="2022-04-13T19:43:00Z"/>
          <w:rFonts w:ascii="Courier New" w:hAnsi="Courier New" w:cs="Courier New"/>
          <w:sz w:val="20"/>
          <w:szCs w:val="20"/>
        </w:rPr>
      </w:pPr>
    </w:p>
    <w:p w14:paraId="3487A9DF" w14:textId="77777777" w:rsidR="00055374" w:rsidRPr="00055374" w:rsidRDefault="00055374" w:rsidP="00055374">
      <w:pPr>
        <w:pStyle w:val="PlainText"/>
        <w:rPr>
          <w:ins w:id="220" w:author="Futurewei Technologies" w:date="2022-04-13T19:44:00Z"/>
          <w:rFonts w:ascii="Courier New" w:hAnsi="Courier New" w:cs="Courier New"/>
          <w:sz w:val="20"/>
          <w:szCs w:val="20"/>
        </w:rPr>
      </w:pPr>
      <w:ins w:id="221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>5.6 Source and/or Destination Groups</w:t>
        </w:r>
      </w:ins>
    </w:p>
    <w:p w14:paraId="538C9638" w14:textId="77777777" w:rsidR="00055374" w:rsidRPr="00055374" w:rsidRDefault="00055374" w:rsidP="00055374">
      <w:pPr>
        <w:pStyle w:val="PlainText"/>
        <w:rPr>
          <w:ins w:id="222" w:author="Futurewei Technologies" w:date="2022-04-13T19:44:00Z"/>
          <w:rFonts w:ascii="Courier New" w:hAnsi="Courier New" w:cs="Courier New"/>
          <w:sz w:val="20"/>
          <w:szCs w:val="20"/>
        </w:rPr>
      </w:pPr>
    </w:p>
    <w:p w14:paraId="536BC3C0" w14:textId="77777777" w:rsidR="00055374" w:rsidRPr="00055374" w:rsidRDefault="00055374" w:rsidP="00055374">
      <w:pPr>
        <w:pStyle w:val="PlainText"/>
        <w:rPr>
          <w:ins w:id="223" w:author="Futurewei Technologies" w:date="2022-04-13T19:44:00Z"/>
          <w:rFonts w:ascii="Courier New" w:hAnsi="Courier New" w:cs="Courier New"/>
          <w:sz w:val="20"/>
          <w:szCs w:val="20"/>
        </w:rPr>
      </w:pPr>
      <w:ins w:id="224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This context header provides additional information that might help</w:t>
        </w:r>
      </w:ins>
    </w:p>
    <w:p w14:paraId="68417BAF" w14:textId="77777777" w:rsidR="00055374" w:rsidRPr="00055374" w:rsidRDefault="00055374" w:rsidP="00055374">
      <w:pPr>
        <w:pStyle w:val="PlainText"/>
        <w:rPr>
          <w:ins w:id="225" w:author="Futurewei Technologies" w:date="2022-04-13T19:44:00Z"/>
          <w:rFonts w:ascii="Courier New" w:hAnsi="Courier New" w:cs="Courier New"/>
          <w:sz w:val="20"/>
          <w:szCs w:val="20"/>
        </w:rPr>
      </w:pPr>
      <w:ins w:id="226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identify the source and/or destination of packets. Depending on the</w:t>
        </w:r>
      </w:ins>
    </w:p>
    <w:p w14:paraId="3332C7BC" w14:textId="77777777" w:rsidR="00055374" w:rsidRPr="00055374" w:rsidRDefault="00055374" w:rsidP="00055374">
      <w:pPr>
        <w:pStyle w:val="PlainText"/>
        <w:rPr>
          <w:ins w:id="227" w:author="Futurewei Technologies" w:date="2022-04-13T19:44:00Z"/>
          <w:rFonts w:ascii="Courier New" w:hAnsi="Courier New" w:cs="Courier New"/>
          <w:sz w:val="20"/>
          <w:szCs w:val="20"/>
        </w:rPr>
      </w:pPr>
      <w:ins w:id="228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granularity of the groups, it could either (1) distinguish packets</w:t>
        </w:r>
      </w:ins>
    </w:p>
    <w:p w14:paraId="3E2544FF" w14:textId="77777777" w:rsidR="00055374" w:rsidRPr="00055374" w:rsidRDefault="00055374" w:rsidP="00055374">
      <w:pPr>
        <w:pStyle w:val="PlainText"/>
        <w:rPr>
          <w:ins w:id="229" w:author="Futurewei Technologies" w:date="2022-04-13T19:44:00Z"/>
          <w:rFonts w:ascii="Courier New" w:hAnsi="Courier New" w:cs="Courier New"/>
          <w:sz w:val="20"/>
          <w:szCs w:val="20"/>
        </w:rPr>
      </w:pPr>
      <w:ins w:id="230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as part of flows from and/or to objects where those flows could not</w:t>
        </w:r>
      </w:ins>
    </w:p>
    <w:p w14:paraId="36D4D257" w14:textId="77777777" w:rsidR="00055374" w:rsidRPr="00055374" w:rsidRDefault="00055374" w:rsidP="00055374">
      <w:pPr>
        <w:pStyle w:val="PlainText"/>
        <w:rPr>
          <w:ins w:id="231" w:author="Futurewei Technologies" w:date="2022-04-13T19:44:00Z"/>
          <w:rFonts w:ascii="Courier New" w:hAnsi="Courier New" w:cs="Courier New"/>
          <w:sz w:val="20"/>
          <w:szCs w:val="20"/>
        </w:rPr>
      </w:pPr>
      <w:ins w:id="232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</w:t>
        </w:r>
        <w:proofErr w:type="gramStart"/>
        <w:r w:rsidRPr="00055374">
          <w:rPr>
            <w:rFonts w:ascii="Courier New" w:hAnsi="Courier New" w:cs="Courier New"/>
            <w:sz w:val="20"/>
            <w:szCs w:val="20"/>
          </w:rPr>
          <w:t>otherwise</w:t>
        </w:r>
        <w:proofErr w:type="gramEnd"/>
        <w:r w:rsidRPr="00055374">
          <w:rPr>
            <w:rFonts w:ascii="Courier New" w:hAnsi="Courier New" w:cs="Courier New"/>
            <w:sz w:val="20"/>
            <w:szCs w:val="20"/>
          </w:rPr>
          <w:t xml:space="preserve"> be easily distinguished but appear to be part of one or</w:t>
        </w:r>
      </w:ins>
    </w:p>
    <w:p w14:paraId="1D961612" w14:textId="77777777" w:rsidR="00055374" w:rsidRPr="00055374" w:rsidRDefault="00055374" w:rsidP="00055374">
      <w:pPr>
        <w:pStyle w:val="PlainText"/>
        <w:rPr>
          <w:ins w:id="233" w:author="Futurewei Technologies" w:date="2022-04-13T19:44:00Z"/>
          <w:rFonts w:ascii="Courier New" w:hAnsi="Courier New" w:cs="Courier New"/>
          <w:sz w:val="20"/>
          <w:szCs w:val="20"/>
        </w:rPr>
      </w:pPr>
      <w:ins w:id="234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fewer flows or (2) group packet flows that are from and/or to an</w:t>
        </w:r>
      </w:ins>
    </w:p>
    <w:p w14:paraId="21D96870" w14:textId="47E0B3D7" w:rsidR="00055374" w:rsidRPr="00055374" w:rsidRDefault="00055374" w:rsidP="00055374">
      <w:pPr>
        <w:pStyle w:val="PlainText"/>
        <w:rPr>
          <w:ins w:id="235" w:author="Futurewei Technologies" w:date="2022-04-13T19:44:00Z"/>
          <w:rFonts w:ascii="Courier New" w:hAnsi="Courier New" w:cs="Courier New"/>
          <w:sz w:val="20"/>
          <w:szCs w:val="20"/>
        </w:rPr>
      </w:pPr>
      <w:ins w:id="236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object </w:t>
        </w:r>
      </w:ins>
      <w:ins w:id="237" w:author="Futurewei Technologies" w:date="2022-04-13T19:48:00Z">
        <w:r w:rsidR="00BA4701" w:rsidRPr="00055374">
          <w:rPr>
            <w:rFonts w:ascii="Courier New" w:hAnsi="Courier New" w:cs="Courier New"/>
            <w:sz w:val="20"/>
            <w:szCs w:val="20"/>
          </w:rPr>
          <w:t>where</w:t>
        </w:r>
      </w:ins>
      <w:ins w:id="238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those flows could not otherwise be easily grouped for</w:t>
        </w:r>
      </w:ins>
    </w:p>
    <w:p w14:paraId="2C88577F" w14:textId="6B2646C9" w:rsidR="00055374" w:rsidRPr="00055374" w:rsidRDefault="00055374" w:rsidP="00055374">
      <w:pPr>
        <w:pStyle w:val="PlainText"/>
        <w:rPr>
          <w:ins w:id="239" w:author="Futurewei Technologies" w:date="2022-04-13T19:44:00Z"/>
          <w:rFonts w:ascii="Courier New" w:hAnsi="Courier New" w:cs="Courier New"/>
          <w:sz w:val="20"/>
          <w:szCs w:val="20"/>
        </w:rPr>
      </w:pPr>
      <w:ins w:id="240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analysis or whatever. </w:t>
        </w:r>
      </w:ins>
      <w:ins w:id="241" w:author="Futurewei Technologies" w:date="2022-04-13T19:48:00Z">
        <w:r w:rsidR="009A6998" w:rsidRPr="00055374">
          <w:rPr>
            <w:rFonts w:ascii="Courier New" w:hAnsi="Courier New" w:cs="Courier New"/>
            <w:sz w:val="20"/>
            <w:szCs w:val="20"/>
          </w:rPr>
          <w:t>Thus,</w:t>
        </w:r>
      </w:ins>
      <w:ins w:id="242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the presence of this context header with</w:t>
        </w:r>
      </w:ins>
    </w:p>
    <w:p w14:paraId="05916F91" w14:textId="77777777" w:rsidR="00055374" w:rsidRPr="00055374" w:rsidRDefault="00055374" w:rsidP="00055374">
      <w:pPr>
        <w:pStyle w:val="PlainText"/>
        <w:rPr>
          <w:ins w:id="243" w:author="Futurewei Technologies" w:date="2022-04-13T19:44:00Z"/>
          <w:rFonts w:ascii="Courier New" w:hAnsi="Courier New" w:cs="Courier New"/>
          <w:sz w:val="20"/>
          <w:szCs w:val="20"/>
        </w:rPr>
      </w:pPr>
      <w:ins w:id="244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lastRenderedPageBreak/>
          <w:t xml:space="preserve">   non-zero source and/or destination groups can, within the</w:t>
        </w:r>
      </w:ins>
    </w:p>
    <w:p w14:paraId="3771CBA4" w14:textId="77777777" w:rsidR="00055374" w:rsidRPr="00055374" w:rsidRDefault="00055374" w:rsidP="00055374">
      <w:pPr>
        <w:pStyle w:val="PlainText"/>
        <w:rPr>
          <w:ins w:id="245" w:author="Futurewei Technologies" w:date="2022-04-13T19:44:00Z"/>
          <w:rFonts w:ascii="Courier New" w:hAnsi="Courier New" w:cs="Courier New"/>
          <w:sz w:val="20"/>
          <w:szCs w:val="20"/>
        </w:rPr>
      </w:pPr>
      <w:ins w:id="246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SFC-enabled domain, erode security and privacy to an extent that</w:t>
        </w:r>
      </w:ins>
    </w:p>
    <w:p w14:paraId="239E34BC" w14:textId="77777777" w:rsidR="00055374" w:rsidRPr="00055374" w:rsidRDefault="00055374" w:rsidP="00055374">
      <w:pPr>
        <w:pStyle w:val="PlainText"/>
        <w:rPr>
          <w:ins w:id="247" w:author="Futurewei Technologies" w:date="2022-04-13T19:44:00Z"/>
          <w:rFonts w:ascii="Courier New" w:hAnsi="Courier New" w:cs="Courier New"/>
          <w:sz w:val="20"/>
          <w:szCs w:val="20"/>
        </w:rPr>
      </w:pPr>
      <w:ins w:id="248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depends on the details of the grouping.</w:t>
        </w:r>
      </w:ins>
    </w:p>
    <w:p w14:paraId="0759E831" w14:textId="77777777" w:rsidR="00055374" w:rsidRPr="00055374" w:rsidRDefault="00055374" w:rsidP="00055374">
      <w:pPr>
        <w:pStyle w:val="PlainText"/>
        <w:rPr>
          <w:ins w:id="249" w:author="Futurewei Technologies" w:date="2022-04-13T19:44:00Z"/>
          <w:rFonts w:ascii="Courier New" w:hAnsi="Courier New" w:cs="Courier New"/>
          <w:sz w:val="20"/>
          <w:szCs w:val="20"/>
        </w:rPr>
      </w:pPr>
    </w:p>
    <w:p w14:paraId="1F2D55C0" w14:textId="77777777" w:rsidR="00055374" w:rsidRPr="00055374" w:rsidRDefault="00055374" w:rsidP="00055374">
      <w:pPr>
        <w:pStyle w:val="PlainText"/>
        <w:rPr>
          <w:ins w:id="250" w:author="Futurewei Technologies" w:date="2022-04-13T19:44:00Z"/>
          <w:rFonts w:ascii="Courier New" w:hAnsi="Courier New" w:cs="Courier New"/>
          <w:sz w:val="20"/>
          <w:szCs w:val="20"/>
        </w:rPr>
      </w:pPr>
      <w:ins w:id="251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>5.7 Policy Identifier</w:t>
        </w:r>
      </w:ins>
    </w:p>
    <w:p w14:paraId="293F7833" w14:textId="77777777" w:rsidR="00055374" w:rsidRPr="00055374" w:rsidRDefault="00055374" w:rsidP="00055374">
      <w:pPr>
        <w:pStyle w:val="PlainText"/>
        <w:rPr>
          <w:ins w:id="252" w:author="Futurewei Technologies" w:date="2022-04-13T19:44:00Z"/>
          <w:rFonts w:ascii="Courier New" w:hAnsi="Courier New" w:cs="Courier New"/>
          <w:sz w:val="20"/>
          <w:szCs w:val="20"/>
        </w:rPr>
      </w:pPr>
    </w:p>
    <w:p w14:paraId="02F30104" w14:textId="77777777" w:rsidR="00055374" w:rsidRPr="00055374" w:rsidRDefault="00055374" w:rsidP="00055374">
      <w:pPr>
        <w:pStyle w:val="PlainText"/>
        <w:rPr>
          <w:ins w:id="253" w:author="Futurewei Technologies" w:date="2022-04-13T19:44:00Z"/>
          <w:rFonts w:ascii="Courier New" w:hAnsi="Courier New" w:cs="Courier New"/>
          <w:sz w:val="20"/>
          <w:szCs w:val="20"/>
        </w:rPr>
      </w:pPr>
      <w:ins w:id="254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 This context header carries and identifier that nodes in the</w:t>
        </w:r>
      </w:ins>
    </w:p>
    <w:p w14:paraId="3F7AAAAE" w14:textId="77777777" w:rsidR="00055374" w:rsidRPr="00055374" w:rsidRDefault="00055374" w:rsidP="00055374">
      <w:pPr>
        <w:pStyle w:val="PlainText"/>
        <w:rPr>
          <w:ins w:id="255" w:author="Futurewei Technologies" w:date="2022-04-13T19:44:00Z"/>
          <w:rFonts w:ascii="Courier New" w:hAnsi="Courier New" w:cs="Courier New"/>
          <w:sz w:val="20"/>
          <w:szCs w:val="20"/>
        </w:rPr>
      </w:pPr>
      <w:ins w:id="256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 SFC-enabled domain can use to look up policy to potentially</w:t>
        </w:r>
      </w:ins>
    </w:p>
    <w:p w14:paraId="5FF29FD7" w14:textId="77777777" w:rsidR="00055374" w:rsidRPr="00055374" w:rsidRDefault="00055374" w:rsidP="00055374">
      <w:pPr>
        <w:pStyle w:val="PlainText"/>
        <w:rPr>
          <w:ins w:id="257" w:author="Futurewei Technologies" w:date="2022-04-13T19:44:00Z"/>
          <w:rFonts w:ascii="Courier New" w:hAnsi="Courier New" w:cs="Courier New"/>
          <w:sz w:val="20"/>
          <w:szCs w:val="20"/>
        </w:rPr>
      </w:pPr>
      <w:ins w:id="258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 influence their actions with regard to the packet carrying this</w:t>
        </w:r>
      </w:ins>
    </w:p>
    <w:p w14:paraId="79EAE8A6" w14:textId="77777777" w:rsidR="00055374" w:rsidRPr="00055374" w:rsidRDefault="00055374" w:rsidP="00055374">
      <w:pPr>
        <w:pStyle w:val="PlainText"/>
        <w:rPr>
          <w:ins w:id="259" w:author="Futurewei Technologies" w:date="2022-04-13T19:44:00Z"/>
          <w:rFonts w:ascii="Courier New" w:hAnsi="Courier New" w:cs="Courier New"/>
          <w:sz w:val="20"/>
          <w:szCs w:val="20"/>
        </w:rPr>
      </w:pPr>
      <w:ins w:id="260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 header. If there are no such action decisions, then the header</w:t>
        </w:r>
      </w:ins>
    </w:p>
    <w:p w14:paraId="43EC1793" w14:textId="77777777" w:rsidR="00055374" w:rsidRPr="00055374" w:rsidRDefault="00055374" w:rsidP="00055374">
      <w:pPr>
        <w:pStyle w:val="PlainText"/>
        <w:rPr>
          <w:ins w:id="261" w:author="Futurewei Technologies" w:date="2022-04-13T19:44:00Z"/>
          <w:rFonts w:ascii="Courier New" w:hAnsi="Courier New" w:cs="Courier New"/>
          <w:sz w:val="20"/>
          <w:szCs w:val="20"/>
        </w:rPr>
      </w:pPr>
      <w:ins w:id="262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 should not be included. If are such decisions, the information on</w:t>
        </w:r>
      </w:ins>
    </w:p>
    <w:p w14:paraId="53513233" w14:textId="77777777" w:rsidR="00055374" w:rsidRPr="00055374" w:rsidRDefault="00055374" w:rsidP="00055374">
      <w:pPr>
        <w:pStyle w:val="PlainText"/>
        <w:rPr>
          <w:ins w:id="263" w:author="Futurewei Technologies" w:date="2022-04-13T19:44:00Z"/>
          <w:rFonts w:ascii="Courier New" w:hAnsi="Courier New" w:cs="Courier New"/>
          <w:sz w:val="20"/>
          <w:szCs w:val="20"/>
        </w:rPr>
      </w:pPr>
      <w:ins w:id="264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 which they are to be based needs to be included somewhere in the</w:t>
        </w:r>
      </w:ins>
    </w:p>
    <w:p w14:paraId="6CFFB986" w14:textId="77777777" w:rsidR="00055374" w:rsidRPr="00055374" w:rsidRDefault="00055374" w:rsidP="00055374">
      <w:pPr>
        <w:pStyle w:val="PlainText"/>
        <w:rPr>
          <w:ins w:id="265" w:author="Futurewei Technologies" w:date="2022-04-13T19:44:00Z"/>
          <w:rFonts w:ascii="Courier New" w:hAnsi="Courier New" w:cs="Courier New"/>
          <w:sz w:val="20"/>
          <w:szCs w:val="20"/>
        </w:rPr>
      </w:pPr>
      <w:ins w:id="266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 packet. There is no reason for inclusion in this context header to</w:t>
        </w:r>
      </w:ins>
    </w:p>
    <w:p w14:paraId="297D3235" w14:textId="77777777" w:rsidR="00055374" w:rsidRPr="00055374" w:rsidRDefault="00055374" w:rsidP="00055374">
      <w:pPr>
        <w:pStyle w:val="PlainText"/>
        <w:rPr>
          <w:ins w:id="267" w:author="Futurewei Technologies" w:date="2022-04-13T19:44:00Z"/>
          <w:rFonts w:ascii="Courier New" w:hAnsi="Courier New" w:cs="Courier New"/>
          <w:sz w:val="20"/>
          <w:szCs w:val="20"/>
        </w:rPr>
      </w:pPr>
      <w:ins w:id="268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 have any security or privacy considerations that would not apply</w:t>
        </w:r>
      </w:ins>
    </w:p>
    <w:p w14:paraId="42FBDDB7" w14:textId="77777777" w:rsidR="00055374" w:rsidRPr="00055374" w:rsidRDefault="00055374" w:rsidP="00055374">
      <w:pPr>
        <w:pStyle w:val="PlainText"/>
        <w:rPr>
          <w:ins w:id="269" w:author="Futurewei Technologies" w:date="2022-04-13T19:44:00Z"/>
          <w:rFonts w:ascii="Courier New" w:hAnsi="Courier New" w:cs="Courier New"/>
          <w:sz w:val="20"/>
          <w:szCs w:val="20"/>
        </w:rPr>
      </w:pPr>
      <w:ins w:id="270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 to any other plaintext way of including such information. It may</w:t>
        </w:r>
      </w:ins>
    </w:p>
    <w:p w14:paraId="537593BD" w14:textId="77777777" w:rsidR="00055374" w:rsidRPr="00055374" w:rsidRDefault="00055374" w:rsidP="00055374">
      <w:pPr>
        <w:pStyle w:val="PlainText"/>
        <w:rPr>
          <w:ins w:id="271" w:author="Futurewei Technologies" w:date="2022-04-13T19:44:00Z"/>
          <w:rFonts w:ascii="Courier New" w:hAnsi="Courier New" w:cs="Courier New"/>
          <w:sz w:val="20"/>
          <w:szCs w:val="20"/>
        </w:rPr>
      </w:pPr>
      <w:ins w:id="272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 provide additional information to help identify a flow of data for</w:t>
        </w:r>
      </w:ins>
    </w:p>
    <w:p w14:paraId="235B7846" w14:textId="15C94346" w:rsidR="00AB4E26" w:rsidRDefault="00055374" w:rsidP="00055374">
      <w:pPr>
        <w:pStyle w:val="PlainText"/>
        <w:rPr>
          <w:ins w:id="273" w:author="Futurewei Technologies" w:date="2022-04-13T19:44:00Z"/>
          <w:rFonts w:ascii="Courier New" w:hAnsi="Courier New" w:cs="Courier New"/>
          <w:sz w:val="20"/>
          <w:szCs w:val="20"/>
        </w:rPr>
      </w:pPr>
      <w:ins w:id="274" w:author="Futurewei Technologies" w:date="2022-04-13T19:44:00Z">
        <w:r w:rsidRPr="00055374">
          <w:rPr>
            <w:rFonts w:ascii="Courier New" w:hAnsi="Courier New" w:cs="Courier New"/>
            <w:sz w:val="20"/>
            <w:szCs w:val="20"/>
          </w:rPr>
          <w:t xml:space="preserve">    analysis.</w:t>
        </w:r>
      </w:ins>
    </w:p>
    <w:p w14:paraId="652682CF" w14:textId="77777777" w:rsidR="00055374" w:rsidRPr="00D11848" w:rsidRDefault="00055374" w:rsidP="00055374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2A4463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3274BE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6.  Acknowledgments</w:t>
      </w:r>
    </w:p>
    <w:p w14:paraId="6598DC0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43DC7F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The authors would like to thank Paul Quinn,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Behcet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Sarikaya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, Dirk von</w:t>
      </w:r>
    </w:p>
    <w:p w14:paraId="412D3D4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Hugo, Mohamed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Boucadair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, Gregory Mirsky, and Joel Halpern for</w:t>
      </w:r>
    </w:p>
    <w:p w14:paraId="7F93970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providing invaluable concepts and content for this document.</w:t>
      </w:r>
    </w:p>
    <w:p w14:paraId="5C155B5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A5D8E7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7.  IANA Considerations</w:t>
      </w:r>
    </w:p>
    <w:p w14:paraId="32303D9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FB8483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7.1.  MD Type 2 Context Types</w:t>
      </w:r>
    </w:p>
    <w:p w14:paraId="5BB8195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0B0D5A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IANA is requested to assign the following types (Table 1) from the</w:t>
      </w:r>
    </w:p>
    <w:p w14:paraId="5B023B1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"NSH IETF-</w:t>
      </w:r>
      <w:del w:id="275" w:author="Futurewei Technologies" w:date="2022-04-13T16:58:00Z">
        <w:r w:rsidRPr="00D11848" w:rsidDel="00C71305">
          <w:rPr>
            <w:rFonts w:ascii="Courier New" w:hAnsi="Courier New" w:cs="Courier New"/>
            <w:sz w:val="20"/>
            <w:szCs w:val="20"/>
          </w:rPr>
          <w:delText xml:space="preserve"> </w:delText>
        </w:r>
      </w:del>
      <w:r w:rsidRPr="00D11848">
        <w:rPr>
          <w:rFonts w:ascii="Courier New" w:hAnsi="Courier New" w:cs="Courier New"/>
          <w:sz w:val="20"/>
          <w:szCs w:val="20"/>
        </w:rPr>
        <w:t>Assigned Optional Variable-Length Metadata Types" registry</w:t>
      </w:r>
    </w:p>
    <w:p w14:paraId="7FA1DB1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available at [IANA-NSH-MD2].</w:t>
      </w:r>
    </w:p>
    <w:p w14:paraId="7F5FC7B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87EA68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DC86A0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C98839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1FCBA5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785022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4AF8F1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E1257B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0BC4EA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Wei, et al.              Expires 1 October 2022                [Page 10]</w:t>
      </w:r>
    </w:p>
    <w:p w14:paraId="1321BBC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br w:type="page"/>
      </w:r>
    </w:p>
    <w:p w14:paraId="102D7EB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lastRenderedPageBreak/>
        <w:t>Internet-Draft           NSH MD2 Context Headers              March 2022</w:t>
      </w:r>
    </w:p>
    <w:p w14:paraId="3C63CA0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B4AB00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B4F166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+=======+==================================+===============+</w:t>
      </w:r>
    </w:p>
    <w:p w14:paraId="041BCA9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 Value |           Description            | Reference     |</w:t>
      </w:r>
    </w:p>
    <w:p w14:paraId="39387DF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+=======+==================================+===============+</w:t>
      </w:r>
    </w:p>
    <w:p w14:paraId="4744540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 TBA1  |        Forwarding Context        | This document |</w:t>
      </w:r>
    </w:p>
    <w:p w14:paraId="2358635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+-------+----------------------------------+---------------+</w:t>
      </w:r>
    </w:p>
    <w:p w14:paraId="10E7CF6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 TBA2  |        Tenant Identifier         | This document |</w:t>
      </w:r>
    </w:p>
    <w:p w14:paraId="280D8C1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+-------+----------------------------------+---------------+</w:t>
      </w:r>
    </w:p>
    <w:p w14:paraId="2AC46C7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 TBA3  |      Ingress Network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NodeID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 xml:space="preserve">      | This document |</w:t>
      </w:r>
    </w:p>
    <w:p w14:paraId="4C81820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+-------+----------------------------------+---------------+</w:t>
      </w:r>
    </w:p>
    <w:p w14:paraId="1F65D88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 TBA4  |    Ingress Network Interface     | This document |</w:t>
      </w:r>
    </w:p>
    <w:p w14:paraId="21307D4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+-------+----------------------------------+---------------+</w:t>
      </w:r>
    </w:p>
    <w:p w14:paraId="5C43A6A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 TBA5  |             Flow ID              | This document |</w:t>
      </w:r>
    </w:p>
    <w:p w14:paraId="2A5DFB1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+-------+----------------------------------+---------------+</w:t>
      </w:r>
    </w:p>
    <w:p w14:paraId="727561D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 TBA6  | Source and/or Destination Groups | This document |</w:t>
      </w:r>
    </w:p>
    <w:p w14:paraId="1C37447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+-------+----------------------------------+---------------+</w:t>
      </w:r>
    </w:p>
    <w:p w14:paraId="0F49FDC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| TBA7  |        Policy Identifier         | This document |</w:t>
      </w:r>
    </w:p>
    <w:p w14:paraId="24992A1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+-------+----------------------------------+---------------+</w:t>
      </w:r>
    </w:p>
    <w:p w14:paraId="22EF63D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4D5A8D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        Table 1: Type Values</w:t>
      </w:r>
    </w:p>
    <w:p w14:paraId="23BA038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2258B2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7.2.  Forwarding Context Types</w:t>
      </w:r>
    </w:p>
    <w:p w14:paraId="6558842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FD39BD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IANA is requested to create a new sub-registry for "Forwarding</w:t>
      </w:r>
    </w:p>
    <w:p w14:paraId="440EA415" w14:textId="1E27C08D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Context" context types at [IANA-NSH-MD2] as follows:</w:t>
      </w:r>
    </w:p>
    <w:p w14:paraId="00B981B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7B1F2E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The Registration Policy is IETF Review</w:t>
      </w:r>
    </w:p>
    <w:p w14:paraId="30C0E60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344A85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+=========+=========================================+===============+</w:t>
      </w:r>
    </w:p>
    <w:p w14:paraId="2BFB656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| Value   |     Forwarding Context Header Types     | Reference     |</w:t>
      </w:r>
    </w:p>
    <w:p w14:paraId="666EF39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+=========+=========================================+===============+</w:t>
      </w:r>
    </w:p>
    <w:p w14:paraId="4984D94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| 0x0     |          12-bit VLAN identifier         | This document |</w:t>
      </w:r>
    </w:p>
    <w:p w14:paraId="088F58D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+---------+-----------------------------------------+---------------+</w:t>
      </w:r>
    </w:p>
    <w:p w14:paraId="7E4F51B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| 0x1     |    24-bit double tagging identifiers    | This document |</w:t>
      </w:r>
    </w:p>
    <w:p w14:paraId="43FDF89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+---------+-----------------------------------------+---------------+</w:t>
      </w:r>
    </w:p>
    <w:p w14:paraId="0136E4D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| 0x2     |          20-bit MPLS VPN label          | This document |</w:t>
      </w:r>
    </w:p>
    <w:p w14:paraId="31F4FA9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+---------+-----------------------------------------+---------------+</w:t>
      </w:r>
    </w:p>
    <w:p w14:paraId="1E3E7CC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| 0x3     |    24-bit virtual network identifier    | This document |</w:t>
      </w:r>
    </w:p>
    <w:p w14:paraId="5E4692C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|         |                  (VNI)                  |               |</w:t>
      </w:r>
    </w:p>
    <w:p w14:paraId="547AF89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+---------+-----------------------------------------+---------------+</w:t>
      </w:r>
    </w:p>
    <w:p w14:paraId="0C9F6B8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| 0x4     |            32-bit Session ID            | This document |</w:t>
      </w:r>
    </w:p>
    <w:p w14:paraId="5AEC2BF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+---------+-----------------------------------------+---------------+</w:t>
      </w:r>
    </w:p>
    <w:p w14:paraId="315FCFD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| 0x5-0xE |                Unassigned               |               |</w:t>
      </w:r>
    </w:p>
    <w:p w14:paraId="43B44F0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+---------+-----------------------------------------+---------------+</w:t>
      </w:r>
    </w:p>
    <w:p w14:paraId="7748B20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| 0xF     |                 Reserved                | This document |</w:t>
      </w:r>
    </w:p>
    <w:p w14:paraId="3AE2CBB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+---------+-----------------------------------------+---------------+</w:t>
      </w:r>
    </w:p>
    <w:p w14:paraId="29AE6AE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348BD1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  Table 2: Forwarding Context Types</w:t>
      </w:r>
    </w:p>
    <w:p w14:paraId="388B27F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D8A392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ABF6D0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CC57F0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FA7FEB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Wei, et al.              Expires 1 October 2022                [Page 11]</w:t>
      </w:r>
    </w:p>
    <w:p w14:paraId="5AE2DED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br w:type="page"/>
      </w:r>
    </w:p>
    <w:p w14:paraId="4C8C82D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lastRenderedPageBreak/>
        <w:t>Internet-Draft           NSH MD2 Context Headers              March 2022</w:t>
      </w:r>
    </w:p>
    <w:p w14:paraId="4584B25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EBBC3C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453486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7.3.  Flow ID Context Types</w:t>
      </w:r>
    </w:p>
    <w:p w14:paraId="1A0E0C8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802B6B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IANA is requested to create a new sub-registry for "Flow ID Context"</w:t>
      </w:r>
    </w:p>
    <w:p w14:paraId="0B27412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context types at [IANA-NSH-MD2] as follows:</w:t>
      </w:r>
    </w:p>
    <w:p w14:paraId="7BFB260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CEE782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The Registration Policy is IETF Review</w:t>
      </w:r>
    </w:p>
    <w:p w14:paraId="1383CD5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268D7A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+=========+==============================+===============+</w:t>
      </w:r>
    </w:p>
    <w:p w14:paraId="4B26B84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| Value   | Flow ID Context Header Types | Reference     |</w:t>
      </w:r>
    </w:p>
    <w:p w14:paraId="2777562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+=========+==============================+===============+</w:t>
      </w:r>
    </w:p>
    <w:p w14:paraId="282FF28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| 0x0     |    20-bit IPv6 Flow Label    | This document |</w:t>
      </w:r>
    </w:p>
    <w:p w14:paraId="5277E3E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+---------+------------------------------+---------------+</w:t>
      </w:r>
    </w:p>
    <w:p w14:paraId="5C6F245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| 0x1     | 20-bit entropy label in the  | This document |</w:t>
      </w:r>
    </w:p>
    <w:p w14:paraId="2ED19DA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|         |         MPLS network         |               |</w:t>
      </w:r>
    </w:p>
    <w:p w14:paraId="3A9AFD0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+---------+------------------------------+---------------+</w:t>
      </w:r>
    </w:p>
    <w:p w14:paraId="66E9765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| 0x2-0xE |          Unassigned          |               |</w:t>
      </w:r>
    </w:p>
    <w:p w14:paraId="256ECDE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+---------+------------------------------+---------------+</w:t>
      </w:r>
    </w:p>
    <w:p w14:paraId="26DE54B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| 0xF     |           Reserved           | This document |</w:t>
      </w:r>
    </w:p>
    <w:p w14:paraId="3A64A7A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+---------+------------------------------+---------------+</w:t>
      </w:r>
    </w:p>
    <w:p w14:paraId="427F995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42A6DE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        Table 3: Flow ID Context Types</w:t>
      </w:r>
    </w:p>
    <w:p w14:paraId="5AC6315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05EF5C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8.  References</w:t>
      </w:r>
    </w:p>
    <w:p w14:paraId="5608793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E1FE2B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8.1.  Normative References</w:t>
      </w:r>
    </w:p>
    <w:p w14:paraId="484A631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8C97CC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[I-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D.ietf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-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sfc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-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nsh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-integrity]</w:t>
      </w:r>
    </w:p>
    <w:p w14:paraId="14C4699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Boucadair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, M., Reddy, T., and D. Wing, "Integrity</w:t>
      </w:r>
    </w:p>
    <w:p w14:paraId="4E14498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Protection for the Network Service Header (NSH) and</w:t>
      </w:r>
    </w:p>
    <w:p w14:paraId="7B56BC2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Encryption of Sensitive Context Headers", Work in</w:t>
      </w:r>
    </w:p>
    <w:p w14:paraId="497D0FC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Progress, Internet-Draft, draft-ietf-sfc-nsh-integrity-09,</w:t>
      </w:r>
    </w:p>
    <w:p w14:paraId="5DD2A5B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20 September 2021, &lt;https://www.ietf.org/archive/id/draft-</w:t>
      </w:r>
    </w:p>
    <w:p w14:paraId="752D7E8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ietf-sfc-nsh-integrity-09.txt&gt;.</w:t>
      </w:r>
    </w:p>
    <w:p w14:paraId="6D5C01B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DB9DED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[IANA-NSH-MD2]</w:t>
      </w:r>
    </w:p>
    <w:p w14:paraId="5EA765A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IANA, "NSH IETF-Assigned Optional Variable-Length Metadata</w:t>
      </w:r>
    </w:p>
    <w:p w14:paraId="56F2A4E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Types", &lt;https://www.iana.org/assignments/nsh/</w:t>
      </w:r>
    </w:p>
    <w:p w14:paraId="35AC524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nsh.xhtml#optional-variable-length-metadata-types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&gt;.</w:t>
      </w:r>
    </w:p>
    <w:p w14:paraId="2EDE833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95D42C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[IEEE.802.1Q_2018]</w:t>
      </w:r>
    </w:p>
    <w:p w14:paraId="79D8A08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IEEE, "IEEE Standard for Local and Metropolitan Area</w:t>
      </w:r>
    </w:p>
    <w:p w14:paraId="0693C7D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Networks--Bridges and Bridged Networks", July 2018,</w:t>
      </w:r>
    </w:p>
    <w:p w14:paraId="6E65762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&lt;http://ieeexplore.ieee.org/servlet/</w:t>
      </w:r>
    </w:p>
    <w:p w14:paraId="45730FE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opac?punumber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=8403925&gt;.</w:t>
      </w:r>
    </w:p>
    <w:p w14:paraId="6A3631C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C20EB8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5F9398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521619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CAA8EE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63885E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17627C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CE0682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Wei, et al.              Expires 1 October 2022                [Page 12]</w:t>
      </w:r>
    </w:p>
    <w:p w14:paraId="6808E48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br w:type="page"/>
      </w:r>
    </w:p>
    <w:p w14:paraId="3834F87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lastRenderedPageBreak/>
        <w:t>Internet-Draft           NSH MD2 Context Headers              March 2022</w:t>
      </w:r>
    </w:p>
    <w:p w14:paraId="632E02F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734ADF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B03070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[RFC2119] 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Bradner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, S., "Key words for use in RFCs to Indicate</w:t>
      </w:r>
    </w:p>
    <w:p w14:paraId="7E3205E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Requirement Levels", BCP 14, RFC 2119,</w:t>
      </w:r>
    </w:p>
    <w:p w14:paraId="6018CDF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DOI 10.17487/RFC2119, March 1997,</w:t>
      </w:r>
    </w:p>
    <w:p w14:paraId="32A1C01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&lt;https://www.rfc-editor.org/info/rfc2119&gt;.</w:t>
      </w:r>
    </w:p>
    <w:p w14:paraId="0253F46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9D3BB0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[RFC3931]  Lau, J., Ed.,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Townsley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 xml:space="preserve">, M., Ed., and I.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Goyret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, Ed.,</w:t>
      </w:r>
    </w:p>
    <w:p w14:paraId="7ABBE54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"Layer Two Tunneling Protocol - Version 3 (L2TPv3)",</w:t>
      </w:r>
    </w:p>
    <w:p w14:paraId="155883F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RFC 3931, DOI 10.17487/RFC3931, March 2005,</w:t>
      </w:r>
    </w:p>
    <w:p w14:paraId="7FCAFE7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&lt;https://www.rfc-editor.org/info/rfc3931&gt;.</w:t>
      </w:r>
    </w:p>
    <w:p w14:paraId="2991A28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314F9F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[RFC8174] 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Leiba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, B., "Ambiguity of Uppercase vs Lowercase in RFC</w:t>
      </w:r>
    </w:p>
    <w:p w14:paraId="66C692A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2119 Key Words", BCP 14, RFC 8174, DOI 10.17487/RFC8174,</w:t>
      </w:r>
    </w:p>
    <w:p w14:paraId="6AF42E2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May 2017, &lt;https://www.rfc-editor.org/info/rfc8174&gt;.</w:t>
      </w:r>
    </w:p>
    <w:p w14:paraId="349AD40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2C4C5D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[RFC8300]  Quinn, P., Ed.,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Elzur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 xml:space="preserve">, U., Ed., and C.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Pignataro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, Ed.,</w:t>
      </w:r>
    </w:p>
    <w:p w14:paraId="41E5C26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"Network Service Header (NSH)", RFC 8300,</w:t>
      </w:r>
    </w:p>
    <w:p w14:paraId="265F132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DOI 10.17487/RFC8300, January 2018,</w:t>
      </w:r>
    </w:p>
    <w:p w14:paraId="286F7C9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&lt;https://www.rfc-editor.org/info/rfc8300&gt;.</w:t>
      </w:r>
    </w:p>
    <w:p w14:paraId="580A8AA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7755F6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8.2.  Informative References</w:t>
      </w:r>
    </w:p>
    <w:p w14:paraId="5CD9407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58A02F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IANAifType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]</w:t>
      </w:r>
    </w:p>
    <w:p w14:paraId="6AA0CEB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IANA, "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IANAifType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", 2021,</w:t>
      </w:r>
    </w:p>
    <w:p w14:paraId="36272E8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&lt;https://www.iana.org/assignments/ianaiftype-mib/</w:t>
      </w:r>
    </w:p>
    <w:p w14:paraId="1830C80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ianaiftype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-mib&gt;.</w:t>
      </w:r>
    </w:p>
    <w:p w14:paraId="2276D6B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416FA7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OpenDaylight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]</w:t>
      </w:r>
    </w:p>
    <w:p w14:paraId="4093DA4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OpenDaylight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, "Group Based Policy", 2021,</w:t>
      </w:r>
    </w:p>
    <w:p w14:paraId="032AE73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&lt;https://docs.opendaylight.org/en/stable-fluorine/user-</w:t>
      </w:r>
    </w:p>
    <w:p w14:paraId="1FF3D1C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guide/group-based-policy-user-</w:t>
      </w:r>
    </w:p>
    <w:p w14:paraId="67C3F27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guide.html?highlight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=group%20policy#&gt;.</w:t>
      </w:r>
    </w:p>
    <w:p w14:paraId="6338FBD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C23688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OpenDaylight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-VTN]</w:t>
      </w:r>
    </w:p>
    <w:p w14:paraId="156E376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OpenDaylight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, "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OpenDaylight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 xml:space="preserve"> VTN", 2021, &lt;https://nexus.ope</w:t>
      </w:r>
    </w:p>
    <w:p w14:paraId="404FFF8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ndaylight.org/content/sites/site/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org.opendaylight.docs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/mas</w:t>
      </w:r>
    </w:p>
    <w:p w14:paraId="580B803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ter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/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userguide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/manuals/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userguide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/bk-user-guide/</w:t>
      </w:r>
    </w:p>
    <w:p w14:paraId="4C4390F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content/_vtn.html&gt;.</w:t>
      </w:r>
    </w:p>
    <w:p w14:paraId="571CD6F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86F213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[OpenStack]</w:t>
      </w:r>
    </w:p>
    <w:p w14:paraId="2A59F4E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OpenStack, "Group Based Policy", 2021,</w:t>
      </w:r>
    </w:p>
    <w:p w14:paraId="5815050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&lt;https://wiki.openstack.org/wiki/GroupBasedPolicy&gt;.</w:t>
      </w:r>
    </w:p>
    <w:p w14:paraId="396FBA5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E4C3D5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[RFC2890] 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Dommety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, G., "Key and Sequence Number Extensions to GRE",</w:t>
      </w:r>
    </w:p>
    <w:p w14:paraId="1DD968F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RFC 2890, DOI 10.17487/RFC2890, September 2000,</w:t>
      </w:r>
    </w:p>
    <w:p w14:paraId="389C1D4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&lt;https://www.rfc-editor.org/info/rfc2890&gt;.</w:t>
      </w:r>
    </w:p>
    <w:p w14:paraId="581BEEF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2AAEF6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2AEA69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13AECB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C970E5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A0E7A9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882FD3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Wei, et al.              Expires 1 October 2022                [Page 13]</w:t>
      </w:r>
    </w:p>
    <w:p w14:paraId="44388CC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br w:type="page"/>
      </w:r>
    </w:p>
    <w:p w14:paraId="487CB24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lastRenderedPageBreak/>
        <w:t>Internet-Draft           NSH MD2 Context Headers              March 2022</w:t>
      </w:r>
    </w:p>
    <w:p w14:paraId="72D0831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443059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A3B51A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[RFC3032]  Rosen, E., Tappan, D.,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Fedorkow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 xml:space="preserve">, G.,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Rekhter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, Y.,</w:t>
      </w:r>
    </w:p>
    <w:p w14:paraId="30B7F93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Farinacci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 xml:space="preserve">, D., Li, T., and A.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Conta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, "MPLS Label Stack</w:t>
      </w:r>
    </w:p>
    <w:p w14:paraId="1CE0776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Encoding", RFC 3032, DOI 10.17487/RFC3032, January 2001,</w:t>
      </w:r>
    </w:p>
    <w:p w14:paraId="6A510AF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&lt;https://www.rfc-editor.org/info/rfc3032&gt;.</w:t>
      </w:r>
    </w:p>
    <w:p w14:paraId="421DDB0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E6871B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[RFC4364]  Rosen, </w:t>
      </w:r>
      <w:proofErr w:type="gramStart"/>
      <w:r w:rsidRPr="00D11848">
        <w:rPr>
          <w:rFonts w:ascii="Courier New" w:hAnsi="Courier New" w:cs="Courier New"/>
          <w:sz w:val="20"/>
          <w:szCs w:val="20"/>
        </w:rPr>
        <w:t>E.</w:t>
      </w:r>
      <w:proofErr w:type="gramEnd"/>
      <w:r w:rsidRPr="00D11848">
        <w:rPr>
          <w:rFonts w:ascii="Courier New" w:hAnsi="Courier New" w:cs="Courier New"/>
          <w:sz w:val="20"/>
          <w:szCs w:val="20"/>
        </w:rPr>
        <w:t xml:space="preserve"> and Y.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Rekhter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, "BGP/MPLS IP Virtual Private</w:t>
      </w:r>
    </w:p>
    <w:p w14:paraId="57DF289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Networks (VPNs)", RFC 4364, DOI 10.17487/RFC4364, February</w:t>
      </w:r>
    </w:p>
    <w:p w14:paraId="2725CC2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2006, &lt;https://www.rfc-editor.org/info/rfc4364&gt;.</w:t>
      </w:r>
    </w:p>
    <w:p w14:paraId="7016BC9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34D58A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[RFC6790] 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Kompella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 xml:space="preserve">, K., Drake, J.,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Amante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 xml:space="preserve">, S.,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Henderickx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, W., and</w:t>
      </w:r>
    </w:p>
    <w:p w14:paraId="394DCA7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L. Yong, "The Use of Entropy Labels in MPLS Forwarding",</w:t>
      </w:r>
    </w:p>
    <w:p w14:paraId="785D16F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RFC 6790, DOI 10.17487/RFC6790, November 2012,</w:t>
      </w:r>
    </w:p>
    <w:p w14:paraId="2647C6F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&lt;https://www.rfc-editor.org/info/rfc6790&gt;.</w:t>
      </w:r>
    </w:p>
    <w:p w14:paraId="2AA9EB7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3BA40D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[RFC7665]  Halpern, J., </w:t>
      </w:r>
      <w:proofErr w:type="gramStart"/>
      <w:r w:rsidRPr="00D11848">
        <w:rPr>
          <w:rFonts w:ascii="Courier New" w:hAnsi="Courier New" w:cs="Courier New"/>
          <w:sz w:val="20"/>
          <w:szCs w:val="20"/>
        </w:rPr>
        <w:t>Ed.</w:t>
      </w:r>
      <w:proofErr w:type="gramEnd"/>
      <w:r w:rsidRPr="00D11848">
        <w:rPr>
          <w:rFonts w:ascii="Courier New" w:hAnsi="Courier New" w:cs="Courier New"/>
          <w:sz w:val="20"/>
          <w:szCs w:val="20"/>
        </w:rPr>
        <w:t xml:space="preserve"> and C.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Pignataro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, Ed., "Service Function</w:t>
      </w:r>
    </w:p>
    <w:p w14:paraId="2B565C7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Chaining (SFC) Architecture", RFC 7665,</w:t>
      </w:r>
    </w:p>
    <w:p w14:paraId="2B24F07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DOI 10.17487/RFC7665, October 2015,</w:t>
      </w:r>
    </w:p>
    <w:p w14:paraId="432A769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&lt;https://www.rfc-editor.org/info/rfc7665&gt;.</w:t>
      </w:r>
    </w:p>
    <w:p w14:paraId="4F13C1B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3FB5AE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[RFC8200]  Deering, </w:t>
      </w:r>
      <w:proofErr w:type="gramStart"/>
      <w:r w:rsidRPr="00D11848">
        <w:rPr>
          <w:rFonts w:ascii="Courier New" w:hAnsi="Courier New" w:cs="Courier New"/>
          <w:sz w:val="20"/>
          <w:szCs w:val="20"/>
        </w:rPr>
        <w:t>S.</w:t>
      </w:r>
      <w:proofErr w:type="gramEnd"/>
      <w:r w:rsidRPr="00D11848">
        <w:rPr>
          <w:rFonts w:ascii="Courier New" w:hAnsi="Courier New" w:cs="Courier New"/>
          <w:sz w:val="20"/>
          <w:szCs w:val="20"/>
        </w:rPr>
        <w:t xml:space="preserve"> and R.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Hinden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, "Internet Protocol, Version 6</w:t>
      </w:r>
    </w:p>
    <w:p w14:paraId="1CDC20F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(IPv6) Specification", STD 86, RFC 8200,</w:t>
      </w:r>
    </w:p>
    <w:p w14:paraId="43E8BE8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DOI 10.17487/RFC8200, July 2017,</w:t>
      </w:r>
    </w:p>
    <w:p w14:paraId="52E1257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&lt;https://www.rfc-editor.org/info/rfc8200&gt;.</w:t>
      </w:r>
    </w:p>
    <w:p w14:paraId="2268295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105DA6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[RFC8926]  Gross, J., Ed., Ganga, I., Ed., and T. Sridhar, Ed.,</w:t>
      </w:r>
    </w:p>
    <w:p w14:paraId="289849F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"Geneve: Generic Network Virtualization Encapsulation",</w:t>
      </w:r>
    </w:p>
    <w:p w14:paraId="7559F9B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RFC 8926, DOI 10.17487/RFC8926, November 2020,</w:t>
      </w:r>
    </w:p>
    <w:p w14:paraId="17CEE1A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&lt;https://www.rfc-editor.org/info/rfc8926&gt;.</w:t>
      </w:r>
    </w:p>
    <w:p w14:paraId="76B30E8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E41CCA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[RFC8979] 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Sarikaya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 xml:space="preserve">, B., von Hugo, D., and M.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Boucadair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>, "Subscriber</w:t>
      </w:r>
    </w:p>
    <w:p w14:paraId="4D54FAB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and Performance Policy Identifier Context Headers in the</w:t>
      </w:r>
    </w:p>
    <w:p w14:paraId="5022DC0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Network Service Header (NSH)", RFC 8979,</w:t>
      </w:r>
    </w:p>
    <w:p w14:paraId="645EDB9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DOI 10.17487/RFC8979, February 2021,</w:t>
      </w:r>
    </w:p>
    <w:p w14:paraId="261A354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           &lt;https://www.rfc-editor.org/info/rfc8979&gt;.</w:t>
      </w:r>
    </w:p>
    <w:p w14:paraId="567A91F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73EEB9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Authors' Addresses</w:t>
      </w:r>
    </w:p>
    <w:p w14:paraId="03E14D3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55CCBE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Yuehua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 xml:space="preserve"> Wei (editor)</w:t>
      </w:r>
    </w:p>
    <w:p w14:paraId="0407B70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ZTE Corporation</w:t>
      </w:r>
    </w:p>
    <w:p w14:paraId="3705A4D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No.50, Software Avenue</w:t>
      </w:r>
    </w:p>
    <w:p w14:paraId="6E90C9E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Nanjing</w:t>
      </w:r>
    </w:p>
    <w:p w14:paraId="439DA26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210012</w:t>
      </w:r>
    </w:p>
    <w:p w14:paraId="116CA91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China</w:t>
      </w:r>
    </w:p>
    <w:p w14:paraId="109F45A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Email: wei.yuehua@zte.com.cn</w:t>
      </w:r>
    </w:p>
    <w:p w14:paraId="4940B66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2A3060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32B2E9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Uri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Elzur</w:t>
      </w:r>
      <w:proofErr w:type="spellEnd"/>
    </w:p>
    <w:p w14:paraId="3AA7D80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Intel</w:t>
      </w:r>
    </w:p>
    <w:p w14:paraId="5416AD8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50CD87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8D9D3D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7A144F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>Wei, et al.              Expires 1 October 2022                [Page 14]</w:t>
      </w:r>
    </w:p>
    <w:p w14:paraId="40E05BE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br w:type="page"/>
      </w:r>
    </w:p>
    <w:p w14:paraId="7A31828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lastRenderedPageBreak/>
        <w:t>Internet-Draft           NSH MD2 Context Headers              March 2022</w:t>
      </w:r>
    </w:p>
    <w:p w14:paraId="5869734C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07906F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E0E3D0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Email: uri.elzur@intel.com</w:t>
      </w:r>
    </w:p>
    <w:p w14:paraId="2349027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2EFD0B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527D02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Sumandra</w:t>
      </w:r>
      <w:proofErr w:type="spellEnd"/>
      <w:r w:rsidRPr="00D118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Majee</w:t>
      </w:r>
      <w:proofErr w:type="spellEnd"/>
    </w:p>
    <w:p w14:paraId="63686A4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Individual contributor</w:t>
      </w:r>
    </w:p>
    <w:p w14:paraId="37C26CB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Email: Sum.majee@gmail.com</w:t>
      </w:r>
    </w:p>
    <w:p w14:paraId="38D1FF3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B391DD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93BF0F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Carlos </w:t>
      </w:r>
      <w:proofErr w:type="spellStart"/>
      <w:r w:rsidRPr="00D11848">
        <w:rPr>
          <w:rFonts w:ascii="Courier New" w:hAnsi="Courier New" w:cs="Courier New"/>
          <w:sz w:val="20"/>
          <w:szCs w:val="20"/>
        </w:rPr>
        <w:t>Pignataro</w:t>
      </w:r>
      <w:proofErr w:type="spellEnd"/>
    </w:p>
    <w:p w14:paraId="5B99193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Cisco</w:t>
      </w:r>
    </w:p>
    <w:p w14:paraId="1B691DC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Email: cpignata@cisco.com</w:t>
      </w:r>
    </w:p>
    <w:p w14:paraId="2AA77FF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6E4A3B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C6A32F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Donald E. Eastlake</w:t>
      </w:r>
    </w:p>
    <w:p w14:paraId="51314B0D" w14:textId="4F275655" w:rsidR="00D96DCB" w:rsidRDefault="00D96DCB" w:rsidP="00D96DCB">
      <w:pPr>
        <w:pStyle w:val="PlainText"/>
        <w:rPr>
          <w:ins w:id="276" w:author="Futurewei Technologies" w:date="2022-04-13T19:49:00Z"/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Futurewei Technologies</w:t>
      </w:r>
    </w:p>
    <w:p w14:paraId="3327D9BD" w14:textId="511F9B6B" w:rsidR="009A6998" w:rsidRDefault="009A6998" w:rsidP="00D96DCB">
      <w:pPr>
        <w:pStyle w:val="PlainText"/>
        <w:rPr>
          <w:ins w:id="277" w:author="Futurewei Technologies" w:date="2022-04-13T19:49:00Z"/>
          <w:rFonts w:ascii="Courier New" w:hAnsi="Courier New" w:cs="Courier New"/>
          <w:sz w:val="20"/>
          <w:szCs w:val="20"/>
        </w:rPr>
      </w:pPr>
      <w:ins w:id="278" w:author="Futurewei Technologies" w:date="2022-04-13T19:49:00Z">
        <w:r>
          <w:rPr>
            <w:rFonts w:ascii="Courier New" w:hAnsi="Courier New" w:cs="Courier New"/>
            <w:sz w:val="20"/>
            <w:szCs w:val="20"/>
          </w:rPr>
          <w:t xml:space="preserve">   2386 Panoramic Circle</w:t>
        </w:r>
      </w:ins>
    </w:p>
    <w:p w14:paraId="449A4485" w14:textId="7F2AA2AD" w:rsidR="009A6998" w:rsidRDefault="009A6998" w:rsidP="00D96DCB">
      <w:pPr>
        <w:pStyle w:val="PlainText"/>
        <w:rPr>
          <w:ins w:id="279" w:author="Futurewei Technologies" w:date="2022-04-13T19:49:00Z"/>
          <w:rFonts w:ascii="Courier New" w:hAnsi="Courier New" w:cs="Courier New"/>
          <w:sz w:val="20"/>
          <w:szCs w:val="20"/>
        </w:rPr>
      </w:pPr>
      <w:ins w:id="280" w:author="Futurewei Technologies" w:date="2022-04-13T19:49:00Z">
        <w:r>
          <w:rPr>
            <w:rFonts w:ascii="Courier New" w:hAnsi="Courier New" w:cs="Courier New"/>
            <w:sz w:val="20"/>
            <w:szCs w:val="20"/>
          </w:rPr>
          <w:t xml:space="preserve">   Apopka, FL 32703 USA</w:t>
        </w:r>
      </w:ins>
    </w:p>
    <w:p w14:paraId="21AFD3CA" w14:textId="77777777" w:rsidR="009A6998" w:rsidRPr="00D11848" w:rsidRDefault="009A6998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B19031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t xml:space="preserve">   Email: d3e3e3@gmail.com</w:t>
      </w:r>
    </w:p>
    <w:p w14:paraId="3998939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D63335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1B66E5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EB50874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2123117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EF22F3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C0A7ED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9AFDAF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A70E53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815550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56AD6C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EBECB8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89343E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4A0B59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462E5A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11201C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ADBFB2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43ECD4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856DD69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778E833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470CB5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6348D4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91CFF7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88138E5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07079AB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15F84BBF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717EA1D2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212E16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95E572E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34357FA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0992EA9D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43F45E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6A688F18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8467B10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2EBEB81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FB693C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  <w:r w:rsidRPr="00D11848">
        <w:rPr>
          <w:rFonts w:ascii="Courier New" w:hAnsi="Courier New" w:cs="Courier New"/>
          <w:sz w:val="20"/>
          <w:szCs w:val="20"/>
        </w:rPr>
        <w:lastRenderedPageBreak/>
        <w:t>Wei, et al.              Expires 1 October 2022                [Page 15]</w:t>
      </w:r>
    </w:p>
    <w:p w14:paraId="5A4FD996" w14:textId="77777777" w:rsidR="00D96DCB" w:rsidRPr="00D11848" w:rsidRDefault="00D96DCB" w:rsidP="00D96DC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7DDEB56" w14:textId="77777777" w:rsidR="00D11848" w:rsidRPr="00D11848" w:rsidRDefault="00D11848">
      <w:pPr>
        <w:pStyle w:val="PlainText"/>
        <w:rPr>
          <w:rFonts w:ascii="Courier New" w:hAnsi="Courier New" w:cs="Courier New"/>
          <w:sz w:val="20"/>
          <w:szCs w:val="20"/>
        </w:rPr>
      </w:pPr>
    </w:p>
    <w:sectPr w:rsidR="00D11848" w:rsidRPr="00D11848" w:rsidSect="000940D8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mirrorMargins/>
  <w:proofState w:spelling="clean" w:grammar="clean"/>
  <w:trackRevisions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AD"/>
    <w:rsid w:val="000205E4"/>
    <w:rsid w:val="000302A1"/>
    <w:rsid w:val="00055374"/>
    <w:rsid w:val="000734ED"/>
    <w:rsid w:val="000C43D7"/>
    <w:rsid w:val="000F1A4C"/>
    <w:rsid w:val="0011118E"/>
    <w:rsid w:val="00152072"/>
    <w:rsid w:val="00183ED9"/>
    <w:rsid w:val="00197AD3"/>
    <w:rsid w:val="00234CA8"/>
    <w:rsid w:val="00271A56"/>
    <w:rsid w:val="00287B8A"/>
    <w:rsid w:val="003A463A"/>
    <w:rsid w:val="004662EF"/>
    <w:rsid w:val="005567E2"/>
    <w:rsid w:val="00570F1C"/>
    <w:rsid w:val="00582CF6"/>
    <w:rsid w:val="005D5DE4"/>
    <w:rsid w:val="005E66E5"/>
    <w:rsid w:val="006863A6"/>
    <w:rsid w:val="00705827"/>
    <w:rsid w:val="00707413"/>
    <w:rsid w:val="00713109"/>
    <w:rsid w:val="00780F30"/>
    <w:rsid w:val="0078181D"/>
    <w:rsid w:val="00841DFB"/>
    <w:rsid w:val="00862CB8"/>
    <w:rsid w:val="00887B4B"/>
    <w:rsid w:val="00934648"/>
    <w:rsid w:val="009A6998"/>
    <w:rsid w:val="009D377C"/>
    <w:rsid w:val="00A35D48"/>
    <w:rsid w:val="00A91D8A"/>
    <w:rsid w:val="00AA141C"/>
    <w:rsid w:val="00AB4E26"/>
    <w:rsid w:val="00AE35AD"/>
    <w:rsid w:val="00B140A7"/>
    <w:rsid w:val="00B466BE"/>
    <w:rsid w:val="00BA4701"/>
    <w:rsid w:val="00BB010E"/>
    <w:rsid w:val="00BB60CB"/>
    <w:rsid w:val="00C51A5F"/>
    <w:rsid w:val="00C71305"/>
    <w:rsid w:val="00D11848"/>
    <w:rsid w:val="00D82A1E"/>
    <w:rsid w:val="00D94A2B"/>
    <w:rsid w:val="00D96DCB"/>
    <w:rsid w:val="00E00EE3"/>
    <w:rsid w:val="00E104AF"/>
    <w:rsid w:val="00EA7C7F"/>
    <w:rsid w:val="00F00326"/>
    <w:rsid w:val="00FA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F40089"/>
  <w15:chartTrackingRefBased/>
  <w15:docId w15:val="{31E03D2B-DF1E-5242-B104-4FDF43D3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940D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940D8"/>
    <w:rPr>
      <w:rFonts w:ascii="Consolas" w:eastAsiaTheme="minorEastAsia" w:hAnsi="Consolas" w:cs="Consolas"/>
      <w:sz w:val="21"/>
      <w:szCs w:val="21"/>
    </w:rPr>
  </w:style>
  <w:style w:type="paragraph" w:styleId="Revision">
    <w:name w:val="Revision"/>
    <w:hidden/>
    <w:uiPriority w:val="99"/>
    <w:semiHidden/>
    <w:rsid w:val="00D1184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21</Pages>
  <Words>5780</Words>
  <Characters>32952</Characters>
  <Application>Microsoft Office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Futurewei Technologies</dc:creator>
  <cp:keywords/>
  <dc:description/>
  <cp:lastModifiedBy>Futurewei Technologies</cp:lastModifiedBy>
  <cp:revision>4</cp:revision>
  <dcterms:created xsi:type="dcterms:W3CDTF">2022-04-13T21:06:00Z</dcterms:created>
  <dcterms:modified xsi:type="dcterms:W3CDTF">2022-04-13T23:50:00Z</dcterms:modified>
</cp:coreProperties>
</file>